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6030" w:type="pct"/>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81"/>
      </w:tblGrid>
      <w:tr w:rsidR="00974E99" w:rsidRPr="00093294" w14:paraId="65C371D3" w14:textId="77777777" w:rsidTr="007D6982">
        <w:trPr>
          <w:trHeight w:hRule="exact" w:val="2948"/>
        </w:trPr>
        <w:tc>
          <w:tcPr>
            <w:tcW w:w="11280" w:type="dxa"/>
            <w:shd w:val="clear" w:color="auto" w:fill="00AFAA"/>
            <w:vAlign w:val="center"/>
          </w:tcPr>
          <w:p w14:paraId="3192BF58" w14:textId="77777777" w:rsidR="00974E99" w:rsidRPr="00093294" w:rsidRDefault="00974E99" w:rsidP="006F032D">
            <w:pPr>
              <w:pStyle w:val="Documenttype"/>
            </w:pPr>
            <w:r w:rsidRPr="00093294">
              <w:t xml:space="preserve">IALA </w:t>
            </w:r>
            <w:r w:rsidR="009A1FCD" w:rsidRPr="00093294">
              <w:t>Model Course</w:t>
            </w:r>
          </w:p>
        </w:tc>
      </w:tr>
    </w:tbl>
    <w:p w14:paraId="15F2AA36" w14:textId="77777777" w:rsidR="008972C3" w:rsidRPr="00093294" w:rsidRDefault="008972C3" w:rsidP="003274DB"/>
    <w:p w14:paraId="19788514" w14:textId="77777777" w:rsidR="00D74AE1" w:rsidRPr="00093294" w:rsidRDefault="00D74AE1" w:rsidP="003274DB"/>
    <w:p w14:paraId="3F96113B" w14:textId="43A2BBB7" w:rsidR="007B7FEC" w:rsidRPr="00093294" w:rsidRDefault="00F6109B" w:rsidP="007B7FEC">
      <w:pPr>
        <w:pStyle w:val="Documentnumber"/>
      </w:pPr>
      <w:del w:id="0" w:author="Kevin Gregory" w:date="2021-02-17T14:59:00Z">
        <w:r w:rsidDel="002F0689">
          <w:delText>L2.1.10</w:delText>
        </w:r>
      </w:del>
      <w:ins w:id="1" w:author="Kevin Gregory" w:date="2021-02-17T14:59:00Z">
        <w:r w:rsidR="002F0689">
          <w:t>C2001-7</w:t>
        </w:r>
      </w:ins>
    </w:p>
    <w:p w14:paraId="7B1FCA6A" w14:textId="77777777" w:rsidR="007B7FEC" w:rsidRPr="00093294" w:rsidRDefault="007B7FEC" w:rsidP="003274DB"/>
    <w:p w14:paraId="23CF880F" w14:textId="4FB30276" w:rsidR="00F45DD2" w:rsidRPr="003322BB" w:rsidRDefault="00F45DD2" w:rsidP="00F45DD2">
      <w:pPr>
        <w:pStyle w:val="Documentname"/>
      </w:pPr>
      <w:r>
        <w:t>AIDS TO NAVIGATION</w:t>
      </w:r>
      <w:r w:rsidR="00622362">
        <w:t xml:space="preserve"> </w:t>
      </w:r>
      <w:r w:rsidRPr="003322BB">
        <w:t>– TECHNICIAN TRAINING</w:t>
      </w:r>
    </w:p>
    <w:p w14:paraId="6BA35EAB" w14:textId="48354C69" w:rsidR="00F45DD2" w:rsidRPr="003322BB" w:rsidDel="002F0689" w:rsidRDefault="00A239FB" w:rsidP="00F45DD2">
      <w:pPr>
        <w:pStyle w:val="Documentname"/>
        <w:rPr>
          <w:del w:id="2" w:author="Kevin Gregory" w:date="2021-02-17T14:59:00Z"/>
        </w:rPr>
      </w:pPr>
      <w:del w:id="3" w:author="Kevin Gregory" w:date="2021-02-17T14:59:00Z">
        <w:r w:rsidDel="002F0689">
          <w:delText>MODULE 1 ELEMENT 1</w:delText>
        </w:r>
        <w:r w:rsidR="00F6109B" w:rsidDel="002F0689">
          <w:delText>0</w:delText>
        </w:r>
      </w:del>
    </w:p>
    <w:p w14:paraId="0DA53760" w14:textId="14F0F7BD" w:rsidR="00776004" w:rsidRPr="00093294" w:rsidRDefault="00622362" w:rsidP="00F45DD2">
      <w:pPr>
        <w:pStyle w:val="Documentname"/>
      </w:pPr>
      <w:del w:id="4" w:author="Kevin Gregory" w:date="2021-02-17T14:59:00Z">
        <w:r w:rsidRPr="003322BB" w:rsidDel="002F0689">
          <w:delText xml:space="preserve">LEVEL 2 </w:delText>
        </w:r>
        <w:r w:rsidDel="002F0689">
          <w:delText xml:space="preserve">- </w:delText>
        </w:r>
      </w:del>
      <w:r w:rsidR="00F45DD2">
        <w:t>Maintenance of Plastic Buoys</w:t>
      </w:r>
    </w:p>
    <w:p w14:paraId="164A22E3" w14:textId="77777777" w:rsidR="00D74AE1" w:rsidRPr="00093294" w:rsidRDefault="00D74AE1" w:rsidP="00D74AE1"/>
    <w:p w14:paraId="35291D1B" w14:textId="77777777" w:rsidR="00BC27F6" w:rsidRPr="00093294" w:rsidRDefault="00BC27F6" w:rsidP="00D74AE1"/>
    <w:p w14:paraId="054E68F5" w14:textId="77777777" w:rsidR="00913B44" w:rsidRPr="00093294" w:rsidRDefault="00913B44" w:rsidP="00D74AE1"/>
    <w:p w14:paraId="2C1D31CF" w14:textId="77777777" w:rsidR="00913B44" w:rsidRPr="00093294" w:rsidRDefault="00913B44" w:rsidP="00D74AE1"/>
    <w:p w14:paraId="770C8B84" w14:textId="77777777" w:rsidR="00913B44" w:rsidRPr="00093294" w:rsidRDefault="00913B44" w:rsidP="00D74AE1"/>
    <w:p w14:paraId="3751456F" w14:textId="77777777" w:rsidR="00913B44" w:rsidRPr="00093294" w:rsidRDefault="00913B44" w:rsidP="00D74AE1"/>
    <w:p w14:paraId="43E17E2D" w14:textId="77777777" w:rsidR="00913B44" w:rsidRPr="00093294" w:rsidRDefault="00913B44" w:rsidP="00D74AE1"/>
    <w:p w14:paraId="3CB26FCC" w14:textId="77777777" w:rsidR="00913B44" w:rsidRPr="00093294" w:rsidRDefault="00913B44" w:rsidP="00D74AE1"/>
    <w:p w14:paraId="2477AAB8" w14:textId="77777777" w:rsidR="00913B44" w:rsidRPr="00093294" w:rsidRDefault="00913B44" w:rsidP="00D74AE1"/>
    <w:p w14:paraId="1DDD24DF" w14:textId="77777777" w:rsidR="00913B44" w:rsidRPr="00093294" w:rsidRDefault="00913B44" w:rsidP="00D74AE1"/>
    <w:p w14:paraId="47DC3230" w14:textId="77777777" w:rsidR="00913B44" w:rsidRPr="00093294" w:rsidRDefault="00913B44" w:rsidP="00D74AE1"/>
    <w:p w14:paraId="657E3799" w14:textId="77777777" w:rsidR="00913B44" w:rsidRPr="00093294" w:rsidRDefault="00913B44" w:rsidP="00D74AE1"/>
    <w:p w14:paraId="3627D275" w14:textId="77777777" w:rsidR="00913B44" w:rsidRPr="00093294" w:rsidRDefault="00913B44" w:rsidP="00D74AE1"/>
    <w:p w14:paraId="124B4316" w14:textId="77777777" w:rsidR="00913B44" w:rsidRPr="00093294" w:rsidRDefault="00913B44" w:rsidP="00D74AE1"/>
    <w:p w14:paraId="6C595125" w14:textId="77777777" w:rsidR="00913B44" w:rsidRPr="00093294" w:rsidRDefault="00913B44" w:rsidP="00D74AE1"/>
    <w:p w14:paraId="398AF473" w14:textId="77777777" w:rsidR="00913B44" w:rsidRPr="00093294" w:rsidRDefault="00913B44" w:rsidP="00D74AE1"/>
    <w:p w14:paraId="22D0AAEF" w14:textId="77777777" w:rsidR="00913B44" w:rsidRPr="00093294" w:rsidRDefault="00913B44" w:rsidP="00D74AE1"/>
    <w:p w14:paraId="51D87F4E" w14:textId="77777777" w:rsidR="005C71FF" w:rsidRPr="00093294" w:rsidRDefault="005C71FF" w:rsidP="00D74AE1"/>
    <w:p w14:paraId="3C79B5AE" w14:textId="77777777" w:rsidR="00883AE3" w:rsidRPr="00093294" w:rsidRDefault="00883AE3" w:rsidP="00D74AE1"/>
    <w:p w14:paraId="3A3A4D6B" w14:textId="5600209A" w:rsidR="00913B44" w:rsidRPr="00093294" w:rsidRDefault="00913B44" w:rsidP="00913B44">
      <w:pPr>
        <w:pStyle w:val="Editionnumber"/>
      </w:pPr>
      <w:r w:rsidRPr="00093294">
        <w:t xml:space="preserve">Edition </w:t>
      </w:r>
      <w:r w:rsidR="00F45DD2">
        <w:t>2</w:t>
      </w:r>
      <w:r w:rsidRPr="00093294">
        <w:t>.</w:t>
      </w:r>
      <w:del w:id="5" w:author="Kevin Gregory" w:date="2021-02-17T14:59:00Z">
        <w:r w:rsidRPr="00093294" w:rsidDel="002F0689">
          <w:delText>0</w:delText>
        </w:r>
      </w:del>
      <w:ins w:id="6" w:author="Kevin Gregory" w:date="2021-02-17T14:59:00Z">
        <w:r w:rsidR="002F0689">
          <w:t>1</w:t>
        </w:r>
      </w:ins>
    </w:p>
    <w:p w14:paraId="7410E3F1" w14:textId="6A58B060" w:rsidR="00913B44" w:rsidRPr="00093294" w:rsidRDefault="00F45DD2" w:rsidP="005C71FF">
      <w:pPr>
        <w:pStyle w:val="Documentdate"/>
      </w:pPr>
      <w:r>
        <w:t xml:space="preserve">June </w:t>
      </w:r>
      <w:del w:id="7" w:author="Kevin Gregory" w:date="2021-02-17T15:00:00Z">
        <w:r w:rsidDel="002F0689">
          <w:delText>2016</w:delText>
        </w:r>
      </w:del>
      <w:ins w:id="8" w:author="Kevin Gregory" w:date="2021-02-17T15:00:00Z">
        <w:r w:rsidR="002F0689">
          <w:t>2021</w:t>
        </w:r>
      </w:ins>
    </w:p>
    <w:p w14:paraId="4705865E"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A009AB1"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CE11104" w14:textId="77777777" w:rsidTr="005E4659">
        <w:tc>
          <w:tcPr>
            <w:tcW w:w="1908" w:type="dxa"/>
          </w:tcPr>
          <w:p w14:paraId="443B4A46" w14:textId="77777777" w:rsidR="00914E26" w:rsidRPr="00093294" w:rsidRDefault="00914E26" w:rsidP="00ED030E">
            <w:pPr>
              <w:pStyle w:val="Tableheading"/>
              <w:rPr>
                <w:lang w:val="en-GB"/>
              </w:rPr>
            </w:pPr>
            <w:r w:rsidRPr="00093294">
              <w:rPr>
                <w:lang w:val="en-GB"/>
              </w:rPr>
              <w:t>Date</w:t>
            </w:r>
          </w:p>
        </w:tc>
        <w:tc>
          <w:tcPr>
            <w:tcW w:w="3576" w:type="dxa"/>
          </w:tcPr>
          <w:p w14:paraId="319D2E55" w14:textId="77777777" w:rsidR="00914E26" w:rsidRPr="00093294" w:rsidRDefault="00914E26" w:rsidP="00ED030E">
            <w:pPr>
              <w:pStyle w:val="Tableheading"/>
              <w:rPr>
                <w:lang w:val="en-GB"/>
              </w:rPr>
            </w:pPr>
            <w:r w:rsidRPr="00093294">
              <w:rPr>
                <w:lang w:val="en-GB"/>
              </w:rPr>
              <w:t>Page / Section Revised</w:t>
            </w:r>
          </w:p>
        </w:tc>
        <w:tc>
          <w:tcPr>
            <w:tcW w:w="5001" w:type="dxa"/>
          </w:tcPr>
          <w:p w14:paraId="7607309E" w14:textId="77777777" w:rsidR="00914E26" w:rsidRPr="00093294" w:rsidRDefault="00914E26" w:rsidP="00ED030E">
            <w:pPr>
              <w:pStyle w:val="Tableheading"/>
              <w:rPr>
                <w:lang w:val="en-GB"/>
              </w:rPr>
            </w:pPr>
            <w:r w:rsidRPr="00093294">
              <w:rPr>
                <w:lang w:val="en-GB"/>
              </w:rPr>
              <w:t>Requirement for Revision</w:t>
            </w:r>
          </w:p>
        </w:tc>
      </w:tr>
      <w:tr w:rsidR="00DB1A94" w:rsidRPr="00093294" w14:paraId="510569A3" w14:textId="77777777" w:rsidTr="005E4659">
        <w:trPr>
          <w:trHeight w:val="851"/>
        </w:trPr>
        <w:tc>
          <w:tcPr>
            <w:tcW w:w="1908" w:type="dxa"/>
            <w:vAlign w:val="center"/>
          </w:tcPr>
          <w:p w14:paraId="3156846C" w14:textId="77CE90AF" w:rsidR="00DB1A94" w:rsidRPr="00093294" w:rsidRDefault="00DB1A94" w:rsidP="00914E26">
            <w:pPr>
              <w:pStyle w:val="Tabletext"/>
            </w:pPr>
            <w:r>
              <w:t>June 2016</w:t>
            </w:r>
          </w:p>
        </w:tc>
        <w:tc>
          <w:tcPr>
            <w:tcW w:w="3576" w:type="dxa"/>
            <w:vAlign w:val="center"/>
          </w:tcPr>
          <w:p w14:paraId="5F22DF07" w14:textId="4A91777E" w:rsidR="00DB1A94" w:rsidRPr="00093294" w:rsidRDefault="00DB1A94" w:rsidP="00914E26">
            <w:pPr>
              <w:pStyle w:val="Tabletext"/>
            </w:pPr>
            <w:r>
              <w:t>Entire document</w:t>
            </w:r>
          </w:p>
        </w:tc>
        <w:tc>
          <w:tcPr>
            <w:tcW w:w="5001" w:type="dxa"/>
            <w:vAlign w:val="center"/>
          </w:tcPr>
          <w:p w14:paraId="57D2E76F" w14:textId="49A20898" w:rsidR="00DB1A94" w:rsidRPr="00093294" w:rsidRDefault="00DB1A94" w:rsidP="00914E26">
            <w:pPr>
              <w:pStyle w:val="Tabletext"/>
            </w:pPr>
            <w:r>
              <w:t>Minor textual changes</w:t>
            </w:r>
          </w:p>
        </w:tc>
      </w:tr>
      <w:tr w:rsidR="00DB1A94" w:rsidRPr="00093294" w14:paraId="373B313D" w14:textId="77777777" w:rsidTr="005E4659">
        <w:trPr>
          <w:trHeight w:val="851"/>
        </w:trPr>
        <w:tc>
          <w:tcPr>
            <w:tcW w:w="1908" w:type="dxa"/>
            <w:vAlign w:val="center"/>
          </w:tcPr>
          <w:p w14:paraId="57B263A9" w14:textId="7F73E04E" w:rsidR="00DB1A94" w:rsidRPr="00093294" w:rsidRDefault="002F0689" w:rsidP="00914E26">
            <w:pPr>
              <w:pStyle w:val="Tabletext"/>
            </w:pPr>
            <w:ins w:id="9" w:author="Kevin Gregory" w:date="2021-02-17T15:00:00Z">
              <w:r>
                <w:t>June 2021</w:t>
              </w:r>
            </w:ins>
          </w:p>
        </w:tc>
        <w:tc>
          <w:tcPr>
            <w:tcW w:w="3576" w:type="dxa"/>
            <w:vAlign w:val="center"/>
          </w:tcPr>
          <w:p w14:paraId="71A6353D" w14:textId="2BD109EA" w:rsidR="00DB1A94" w:rsidRPr="00093294" w:rsidRDefault="002F0689" w:rsidP="00914E26">
            <w:pPr>
              <w:pStyle w:val="Tabletext"/>
            </w:pPr>
            <w:ins w:id="10" w:author="Kevin Gregory" w:date="2021-02-17T15:00:00Z">
              <w:r>
                <w:t>Entire document</w:t>
              </w:r>
            </w:ins>
          </w:p>
        </w:tc>
        <w:tc>
          <w:tcPr>
            <w:tcW w:w="5001" w:type="dxa"/>
            <w:vAlign w:val="center"/>
          </w:tcPr>
          <w:p w14:paraId="1055661D" w14:textId="25CC9442" w:rsidR="00DB1A94" w:rsidRPr="00093294" w:rsidRDefault="002F0689" w:rsidP="00914E26">
            <w:pPr>
              <w:pStyle w:val="Tabletext"/>
            </w:pPr>
            <w:ins w:id="11" w:author="Kevin Gregory" w:date="2021-02-17T15:00:00Z">
              <w:r>
                <w:t>Review of content</w:t>
              </w:r>
            </w:ins>
          </w:p>
        </w:tc>
      </w:tr>
      <w:tr w:rsidR="00DB1A94" w:rsidRPr="00093294" w14:paraId="0FB36C69" w14:textId="77777777" w:rsidTr="005E4659">
        <w:trPr>
          <w:trHeight w:val="851"/>
        </w:trPr>
        <w:tc>
          <w:tcPr>
            <w:tcW w:w="1908" w:type="dxa"/>
            <w:vAlign w:val="center"/>
          </w:tcPr>
          <w:p w14:paraId="74DCCEAB" w14:textId="77777777" w:rsidR="00DB1A94" w:rsidRPr="00093294" w:rsidRDefault="00DB1A94" w:rsidP="00914E26">
            <w:pPr>
              <w:pStyle w:val="Tabletext"/>
            </w:pPr>
          </w:p>
        </w:tc>
        <w:tc>
          <w:tcPr>
            <w:tcW w:w="3576" w:type="dxa"/>
            <w:vAlign w:val="center"/>
          </w:tcPr>
          <w:p w14:paraId="55F16A55" w14:textId="77777777" w:rsidR="00DB1A94" w:rsidRPr="00093294" w:rsidRDefault="00DB1A94" w:rsidP="00914E26">
            <w:pPr>
              <w:pStyle w:val="Tabletext"/>
            </w:pPr>
          </w:p>
        </w:tc>
        <w:tc>
          <w:tcPr>
            <w:tcW w:w="5001" w:type="dxa"/>
            <w:vAlign w:val="center"/>
          </w:tcPr>
          <w:p w14:paraId="29893498" w14:textId="77777777" w:rsidR="00DB1A94" w:rsidRPr="00093294" w:rsidRDefault="00DB1A94" w:rsidP="00914E26">
            <w:pPr>
              <w:pStyle w:val="Tabletext"/>
            </w:pPr>
          </w:p>
        </w:tc>
      </w:tr>
      <w:tr w:rsidR="00DB1A94" w:rsidRPr="00093294" w14:paraId="3918308C" w14:textId="77777777" w:rsidTr="005E4659">
        <w:trPr>
          <w:trHeight w:val="851"/>
        </w:trPr>
        <w:tc>
          <w:tcPr>
            <w:tcW w:w="1908" w:type="dxa"/>
            <w:vAlign w:val="center"/>
          </w:tcPr>
          <w:p w14:paraId="7152ACAB" w14:textId="77777777" w:rsidR="00DB1A94" w:rsidRPr="00093294" w:rsidRDefault="00DB1A94" w:rsidP="00914E26">
            <w:pPr>
              <w:pStyle w:val="Tabletext"/>
            </w:pPr>
          </w:p>
        </w:tc>
        <w:tc>
          <w:tcPr>
            <w:tcW w:w="3576" w:type="dxa"/>
            <w:vAlign w:val="center"/>
          </w:tcPr>
          <w:p w14:paraId="0BB702A0" w14:textId="77777777" w:rsidR="00DB1A94" w:rsidRPr="00093294" w:rsidRDefault="00DB1A94" w:rsidP="00914E26">
            <w:pPr>
              <w:pStyle w:val="Tabletext"/>
            </w:pPr>
          </w:p>
        </w:tc>
        <w:tc>
          <w:tcPr>
            <w:tcW w:w="5001" w:type="dxa"/>
            <w:vAlign w:val="center"/>
          </w:tcPr>
          <w:p w14:paraId="06EC7A30" w14:textId="77777777" w:rsidR="00DB1A94" w:rsidRPr="00093294" w:rsidRDefault="00DB1A94" w:rsidP="00914E26">
            <w:pPr>
              <w:pStyle w:val="Tabletext"/>
            </w:pPr>
          </w:p>
        </w:tc>
      </w:tr>
      <w:tr w:rsidR="00DB1A94" w:rsidRPr="00093294" w14:paraId="0A09C773" w14:textId="77777777" w:rsidTr="005E4659">
        <w:trPr>
          <w:trHeight w:val="851"/>
        </w:trPr>
        <w:tc>
          <w:tcPr>
            <w:tcW w:w="1908" w:type="dxa"/>
            <w:vAlign w:val="center"/>
          </w:tcPr>
          <w:p w14:paraId="700B2BAB" w14:textId="77777777" w:rsidR="00DB1A94" w:rsidRPr="00093294" w:rsidRDefault="00DB1A94" w:rsidP="00914E26">
            <w:pPr>
              <w:pStyle w:val="Tabletext"/>
            </w:pPr>
          </w:p>
        </w:tc>
        <w:tc>
          <w:tcPr>
            <w:tcW w:w="3576" w:type="dxa"/>
            <w:vAlign w:val="center"/>
          </w:tcPr>
          <w:p w14:paraId="779743E4" w14:textId="77777777" w:rsidR="00DB1A94" w:rsidRPr="00093294" w:rsidRDefault="00DB1A94" w:rsidP="00914E26">
            <w:pPr>
              <w:pStyle w:val="Tabletext"/>
            </w:pPr>
          </w:p>
        </w:tc>
        <w:tc>
          <w:tcPr>
            <w:tcW w:w="5001" w:type="dxa"/>
            <w:vAlign w:val="center"/>
          </w:tcPr>
          <w:p w14:paraId="01147CF1" w14:textId="77777777" w:rsidR="00DB1A94" w:rsidRPr="00093294" w:rsidRDefault="00DB1A94" w:rsidP="00914E26">
            <w:pPr>
              <w:pStyle w:val="Tabletext"/>
            </w:pPr>
          </w:p>
        </w:tc>
      </w:tr>
      <w:tr w:rsidR="00DB1A94" w:rsidRPr="00093294" w14:paraId="40F5C665" w14:textId="77777777" w:rsidTr="005E4659">
        <w:trPr>
          <w:trHeight w:val="851"/>
        </w:trPr>
        <w:tc>
          <w:tcPr>
            <w:tcW w:w="1908" w:type="dxa"/>
            <w:vAlign w:val="center"/>
          </w:tcPr>
          <w:p w14:paraId="34354C76" w14:textId="77777777" w:rsidR="00DB1A94" w:rsidRPr="00093294" w:rsidRDefault="00DB1A94" w:rsidP="00914E26">
            <w:pPr>
              <w:pStyle w:val="Tabletext"/>
            </w:pPr>
          </w:p>
        </w:tc>
        <w:tc>
          <w:tcPr>
            <w:tcW w:w="3576" w:type="dxa"/>
            <w:vAlign w:val="center"/>
          </w:tcPr>
          <w:p w14:paraId="7BC32D5B" w14:textId="77777777" w:rsidR="00DB1A94" w:rsidRPr="00093294" w:rsidRDefault="00DB1A94" w:rsidP="00914E26">
            <w:pPr>
              <w:pStyle w:val="Tabletext"/>
            </w:pPr>
          </w:p>
        </w:tc>
        <w:tc>
          <w:tcPr>
            <w:tcW w:w="5001" w:type="dxa"/>
            <w:vAlign w:val="center"/>
          </w:tcPr>
          <w:p w14:paraId="09B0067E" w14:textId="77777777" w:rsidR="00DB1A94" w:rsidRPr="00093294" w:rsidRDefault="00DB1A94" w:rsidP="00914E26">
            <w:pPr>
              <w:pStyle w:val="Tabletext"/>
            </w:pPr>
          </w:p>
        </w:tc>
      </w:tr>
      <w:tr w:rsidR="00DB1A94" w:rsidRPr="00093294" w14:paraId="28EACB73" w14:textId="77777777" w:rsidTr="005E4659">
        <w:trPr>
          <w:trHeight w:val="851"/>
        </w:trPr>
        <w:tc>
          <w:tcPr>
            <w:tcW w:w="1908" w:type="dxa"/>
            <w:vAlign w:val="center"/>
          </w:tcPr>
          <w:p w14:paraId="2FC8FA7E" w14:textId="77777777" w:rsidR="00DB1A94" w:rsidRPr="00093294" w:rsidRDefault="00DB1A94" w:rsidP="00914E26">
            <w:pPr>
              <w:pStyle w:val="Tabletext"/>
            </w:pPr>
          </w:p>
        </w:tc>
        <w:tc>
          <w:tcPr>
            <w:tcW w:w="3576" w:type="dxa"/>
            <w:vAlign w:val="center"/>
          </w:tcPr>
          <w:p w14:paraId="4C3E7988" w14:textId="77777777" w:rsidR="00DB1A94" w:rsidRPr="00093294" w:rsidRDefault="00DB1A94" w:rsidP="00914E26">
            <w:pPr>
              <w:pStyle w:val="Tabletext"/>
            </w:pPr>
          </w:p>
        </w:tc>
        <w:tc>
          <w:tcPr>
            <w:tcW w:w="5001" w:type="dxa"/>
            <w:vAlign w:val="center"/>
          </w:tcPr>
          <w:p w14:paraId="13C9345F" w14:textId="77777777" w:rsidR="00DB1A94" w:rsidRPr="00093294" w:rsidRDefault="00DB1A94" w:rsidP="00914E26">
            <w:pPr>
              <w:pStyle w:val="Tabletext"/>
            </w:pPr>
          </w:p>
        </w:tc>
      </w:tr>
    </w:tbl>
    <w:p w14:paraId="528BB153" w14:textId="77777777" w:rsidR="00914E26" w:rsidRPr="00093294" w:rsidRDefault="00914E26" w:rsidP="00D74AE1"/>
    <w:p w14:paraId="541E9FFB"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p w14:paraId="46949C77" w14:textId="77777777" w:rsidR="005D6A41"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5D6A41" w:rsidRPr="00A1438D">
        <w:t>PART 1</w:t>
      </w:r>
      <w:r w:rsidR="005D6A41">
        <w:t xml:space="preserve"> - </w:t>
      </w:r>
      <w:r w:rsidR="005D6A41" w:rsidRPr="00A1438D">
        <w:t>COURSE OVERVIEW</w:t>
      </w:r>
      <w:r w:rsidR="005D6A41">
        <w:tab/>
      </w:r>
      <w:r w:rsidR="005D6A41">
        <w:fldChar w:fldCharType="begin"/>
      </w:r>
      <w:r w:rsidR="005D6A41">
        <w:instrText xml:space="preserve"> PAGEREF _Toc449342119 \h </w:instrText>
      </w:r>
      <w:r w:rsidR="005D6A41">
        <w:fldChar w:fldCharType="separate"/>
      </w:r>
      <w:r w:rsidR="005D6A41">
        <w:t>6</w:t>
      </w:r>
      <w:r w:rsidR="005D6A41">
        <w:fldChar w:fldCharType="end"/>
      </w:r>
    </w:p>
    <w:p w14:paraId="4E435945" w14:textId="77777777" w:rsidR="005D6A41" w:rsidRDefault="005D6A41">
      <w:pPr>
        <w:pStyle w:val="TOC1"/>
        <w:rPr>
          <w:rFonts w:eastAsiaTheme="minorEastAsia"/>
          <w:b w:val="0"/>
          <w:color w:val="auto"/>
          <w:sz w:val="24"/>
          <w:szCs w:val="24"/>
          <w:lang w:val="en-US"/>
        </w:rPr>
      </w:pPr>
      <w:r w:rsidRPr="00A1438D">
        <w:t>1.</w:t>
      </w:r>
      <w:r>
        <w:rPr>
          <w:rFonts w:eastAsiaTheme="minorEastAsia"/>
          <w:b w:val="0"/>
          <w:color w:val="auto"/>
          <w:sz w:val="24"/>
          <w:szCs w:val="24"/>
          <w:lang w:val="en-US"/>
        </w:rPr>
        <w:tab/>
      </w:r>
      <w:r w:rsidRPr="00A1438D">
        <w:t>SCOPE</w:t>
      </w:r>
      <w:r>
        <w:tab/>
      </w:r>
      <w:r>
        <w:fldChar w:fldCharType="begin"/>
      </w:r>
      <w:r>
        <w:instrText xml:space="preserve"> PAGEREF _Toc449342120 \h </w:instrText>
      </w:r>
      <w:r>
        <w:fldChar w:fldCharType="separate"/>
      </w:r>
      <w:r>
        <w:t>6</w:t>
      </w:r>
      <w:r>
        <w:fldChar w:fldCharType="end"/>
      </w:r>
    </w:p>
    <w:p w14:paraId="08C49652" w14:textId="77777777" w:rsidR="005D6A41" w:rsidRDefault="005D6A41">
      <w:pPr>
        <w:pStyle w:val="TOC1"/>
        <w:rPr>
          <w:rFonts w:eastAsiaTheme="minorEastAsia"/>
          <w:b w:val="0"/>
          <w:color w:val="auto"/>
          <w:sz w:val="24"/>
          <w:szCs w:val="24"/>
          <w:lang w:val="en-US"/>
        </w:rPr>
      </w:pPr>
      <w:r w:rsidRPr="00A1438D">
        <w:t>2.</w:t>
      </w:r>
      <w:r>
        <w:rPr>
          <w:rFonts w:eastAsiaTheme="minorEastAsia"/>
          <w:b w:val="0"/>
          <w:color w:val="auto"/>
          <w:sz w:val="24"/>
          <w:szCs w:val="24"/>
          <w:lang w:val="en-US"/>
        </w:rPr>
        <w:tab/>
      </w:r>
      <w:r>
        <w:t>OBJECTIVE</w:t>
      </w:r>
      <w:r>
        <w:tab/>
      </w:r>
      <w:r>
        <w:fldChar w:fldCharType="begin"/>
      </w:r>
      <w:r>
        <w:instrText xml:space="preserve"> PAGEREF _Toc449342121 \h </w:instrText>
      </w:r>
      <w:r>
        <w:fldChar w:fldCharType="separate"/>
      </w:r>
      <w:r>
        <w:t>6</w:t>
      </w:r>
      <w:r>
        <w:fldChar w:fldCharType="end"/>
      </w:r>
    </w:p>
    <w:p w14:paraId="78C76AA1" w14:textId="77777777" w:rsidR="005D6A41" w:rsidRDefault="005D6A41">
      <w:pPr>
        <w:pStyle w:val="TOC1"/>
        <w:rPr>
          <w:rFonts w:eastAsiaTheme="minorEastAsia"/>
          <w:b w:val="0"/>
          <w:color w:val="auto"/>
          <w:sz w:val="24"/>
          <w:szCs w:val="24"/>
          <w:lang w:val="en-US"/>
        </w:rPr>
      </w:pPr>
      <w:r w:rsidRPr="00A1438D">
        <w:t>3.</w:t>
      </w:r>
      <w:r>
        <w:rPr>
          <w:rFonts w:eastAsiaTheme="minorEastAsia"/>
          <w:b w:val="0"/>
          <w:color w:val="auto"/>
          <w:sz w:val="24"/>
          <w:szCs w:val="24"/>
          <w:lang w:val="en-US"/>
        </w:rPr>
        <w:tab/>
      </w:r>
      <w:r w:rsidRPr="00A1438D">
        <w:t>COURSE OUTLINE</w:t>
      </w:r>
      <w:r>
        <w:tab/>
      </w:r>
      <w:r>
        <w:fldChar w:fldCharType="begin"/>
      </w:r>
      <w:r>
        <w:instrText xml:space="preserve"> PAGEREF _Toc449342122 \h </w:instrText>
      </w:r>
      <w:r>
        <w:fldChar w:fldCharType="separate"/>
      </w:r>
      <w:r>
        <w:t>6</w:t>
      </w:r>
      <w:r>
        <w:fldChar w:fldCharType="end"/>
      </w:r>
    </w:p>
    <w:p w14:paraId="15528E17" w14:textId="77777777" w:rsidR="005D6A41" w:rsidRDefault="005D6A41">
      <w:pPr>
        <w:pStyle w:val="TOC1"/>
        <w:rPr>
          <w:rFonts w:eastAsiaTheme="minorEastAsia"/>
          <w:b w:val="0"/>
          <w:color w:val="auto"/>
          <w:sz w:val="24"/>
          <w:szCs w:val="24"/>
          <w:lang w:val="en-US"/>
        </w:rPr>
      </w:pPr>
      <w:r w:rsidRPr="00A1438D">
        <w:t>4.</w:t>
      </w:r>
      <w:r>
        <w:rPr>
          <w:rFonts w:eastAsiaTheme="minorEastAsia"/>
          <w:b w:val="0"/>
          <w:color w:val="auto"/>
          <w:sz w:val="24"/>
          <w:szCs w:val="24"/>
          <w:lang w:val="en-US"/>
        </w:rPr>
        <w:tab/>
      </w:r>
      <w:r w:rsidRPr="00A1438D">
        <w:t>TEACHING MODULES</w:t>
      </w:r>
      <w:r>
        <w:tab/>
      </w:r>
      <w:r>
        <w:fldChar w:fldCharType="begin"/>
      </w:r>
      <w:r>
        <w:instrText xml:space="preserve"> PAGEREF _Toc449342123 \h </w:instrText>
      </w:r>
      <w:r>
        <w:fldChar w:fldCharType="separate"/>
      </w:r>
      <w:r>
        <w:t>6</w:t>
      </w:r>
      <w:r>
        <w:fldChar w:fldCharType="end"/>
      </w:r>
    </w:p>
    <w:p w14:paraId="1B21B58A" w14:textId="77777777" w:rsidR="005D6A41" w:rsidRDefault="005D6A41">
      <w:pPr>
        <w:pStyle w:val="TOC1"/>
        <w:rPr>
          <w:rFonts w:eastAsiaTheme="minorEastAsia"/>
          <w:b w:val="0"/>
          <w:color w:val="auto"/>
          <w:sz w:val="24"/>
          <w:szCs w:val="24"/>
          <w:lang w:val="en-US"/>
        </w:rPr>
      </w:pPr>
      <w:r w:rsidRPr="00A1438D">
        <w:t>5.</w:t>
      </w:r>
      <w:r>
        <w:rPr>
          <w:rFonts w:eastAsiaTheme="minorEastAsia"/>
          <w:b w:val="0"/>
          <w:color w:val="auto"/>
          <w:sz w:val="24"/>
          <w:szCs w:val="24"/>
          <w:lang w:val="en-US"/>
        </w:rPr>
        <w:tab/>
      </w:r>
      <w:r w:rsidRPr="00A1438D">
        <w:t>SPECIFIC COURSE RELATED TEACHING AIDS</w:t>
      </w:r>
      <w:r>
        <w:tab/>
      </w:r>
      <w:r>
        <w:fldChar w:fldCharType="begin"/>
      </w:r>
      <w:r>
        <w:instrText xml:space="preserve"> PAGEREF _Toc449342124 \h </w:instrText>
      </w:r>
      <w:r>
        <w:fldChar w:fldCharType="separate"/>
      </w:r>
      <w:r>
        <w:t>6</w:t>
      </w:r>
      <w:r>
        <w:fldChar w:fldCharType="end"/>
      </w:r>
    </w:p>
    <w:p w14:paraId="773E36E9" w14:textId="77777777" w:rsidR="005D6A41" w:rsidRDefault="005D6A41">
      <w:pPr>
        <w:pStyle w:val="TOC1"/>
        <w:rPr>
          <w:rFonts w:eastAsiaTheme="minorEastAsia"/>
          <w:b w:val="0"/>
          <w:color w:val="auto"/>
          <w:sz w:val="24"/>
          <w:szCs w:val="24"/>
          <w:lang w:val="en-US"/>
        </w:rPr>
      </w:pPr>
      <w:r w:rsidRPr="00A1438D">
        <w:t>6.</w:t>
      </w:r>
      <w:r>
        <w:rPr>
          <w:rFonts w:eastAsiaTheme="minorEastAsia"/>
          <w:b w:val="0"/>
          <w:color w:val="auto"/>
          <w:sz w:val="24"/>
          <w:szCs w:val="24"/>
          <w:lang w:val="en-US"/>
        </w:rPr>
        <w:tab/>
      </w:r>
      <w:r w:rsidRPr="00A1438D">
        <w:t>ACRONYMS</w:t>
      </w:r>
      <w:r>
        <w:tab/>
      </w:r>
      <w:r>
        <w:fldChar w:fldCharType="begin"/>
      </w:r>
      <w:r>
        <w:instrText xml:space="preserve"> PAGEREF _Toc449342125 \h </w:instrText>
      </w:r>
      <w:r>
        <w:fldChar w:fldCharType="separate"/>
      </w:r>
      <w:r>
        <w:t>7</w:t>
      </w:r>
      <w:r>
        <w:fldChar w:fldCharType="end"/>
      </w:r>
    </w:p>
    <w:p w14:paraId="28CD894C" w14:textId="77777777" w:rsidR="005D6A41" w:rsidRDefault="005D6A41">
      <w:pPr>
        <w:pStyle w:val="TOC1"/>
        <w:rPr>
          <w:rFonts w:eastAsiaTheme="minorEastAsia"/>
          <w:b w:val="0"/>
          <w:color w:val="auto"/>
          <w:sz w:val="24"/>
          <w:szCs w:val="24"/>
          <w:lang w:val="en-US"/>
        </w:rPr>
      </w:pPr>
      <w:r w:rsidRPr="00A1438D">
        <w:t>7.</w:t>
      </w:r>
      <w:r>
        <w:rPr>
          <w:rFonts w:eastAsiaTheme="minorEastAsia"/>
          <w:b w:val="0"/>
          <w:color w:val="auto"/>
          <w:sz w:val="24"/>
          <w:szCs w:val="24"/>
          <w:lang w:val="en-US"/>
        </w:rPr>
        <w:tab/>
      </w:r>
      <w:r w:rsidRPr="00A1438D">
        <w:t>DEFINITIONS</w:t>
      </w:r>
      <w:r>
        <w:tab/>
      </w:r>
      <w:r>
        <w:fldChar w:fldCharType="begin"/>
      </w:r>
      <w:r>
        <w:instrText xml:space="preserve"> PAGEREF _Toc449342126 \h </w:instrText>
      </w:r>
      <w:r>
        <w:fldChar w:fldCharType="separate"/>
      </w:r>
      <w:r>
        <w:t>7</w:t>
      </w:r>
      <w:r>
        <w:fldChar w:fldCharType="end"/>
      </w:r>
    </w:p>
    <w:p w14:paraId="7018FDCD" w14:textId="77777777" w:rsidR="005D6A41" w:rsidRDefault="005D6A41">
      <w:pPr>
        <w:pStyle w:val="TOC1"/>
        <w:rPr>
          <w:rFonts w:eastAsiaTheme="minorEastAsia"/>
          <w:b w:val="0"/>
          <w:color w:val="auto"/>
          <w:sz w:val="24"/>
          <w:szCs w:val="24"/>
          <w:lang w:val="en-US"/>
        </w:rPr>
      </w:pPr>
      <w:r w:rsidRPr="00A1438D">
        <w:t>8.</w:t>
      </w:r>
      <w:r>
        <w:rPr>
          <w:rFonts w:eastAsiaTheme="minorEastAsia"/>
          <w:b w:val="0"/>
          <w:color w:val="auto"/>
          <w:sz w:val="24"/>
          <w:szCs w:val="24"/>
          <w:lang w:val="en-US"/>
        </w:rPr>
        <w:tab/>
      </w:r>
      <w:r w:rsidRPr="00A1438D">
        <w:t>REFERENCES</w:t>
      </w:r>
      <w:r>
        <w:tab/>
      </w:r>
      <w:r>
        <w:fldChar w:fldCharType="begin"/>
      </w:r>
      <w:r>
        <w:instrText xml:space="preserve"> PAGEREF _Toc449342127 \h </w:instrText>
      </w:r>
      <w:r>
        <w:fldChar w:fldCharType="separate"/>
      </w:r>
      <w:r>
        <w:t>7</w:t>
      </w:r>
      <w:r>
        <w:fldChar w:fldCharType="end"/>
      </w:r>
    </w:p>
    <w:p w14:paraId="09CD8F79" w14:textId="77777777" w:rsidR="005D6A41" w:rsidRDefault="005D6A41">
      <w:pPr>
        <w:pStyle w:val="TOC1"/>
        <w:rPr>
          <w:rFonts w:eastAsiaTheme="minorEastAsia"/>
          <w:b w:val="0"/>
          <w:color w:val="auto"/>
          <w:sz w:val="24"/>
          <w:szCs w:val="24"/>
          <w:lang w:val="en-US"/>
        </w:rPr>
      </w:pPr>
      <w:r w:rsidRPr="00A1438D">
        <w:t>PART 2</w:t>
      </w:r>
      <w:r>
        <w:t xml:space="preserve"> – TEACHING MODULES</w:t>
      </w:r>
      <w:r>
        <w:tab/>
      </w:r>
      <w:r>
        <w:fldChar w:fldCharType="begin"/>
      </w:r>
      <w:r>
        <w:instrText xml:space="preserve"> PAGEREF _Toc449342128 \h </w:instrText>
      </w:r>
      <w:r>
        <w:fldChar w:fldCharType="separate"/>
      </w:r>
      <w:r>
        <w:t>8</w:t>
      </w:r>
      <w:r>
        <w:fldChar w:fldCharType="end"/>
      </w:r>
    </w:p>
    <w:p w14:paraId="2E05BAF2" w14:textId="77777777" w:rsidR="005D6A41" w:rsidRDefault="005D6A41">
      <w:pPr>
        <w:pStyle w:val="TOC1"/>
        <w:rPr>
          <w:rFonts w:eastAsiaTheme="minorEastAsia"/>
          <w:b w:val="0"/>
          <w:color w:val="auto"/>
          <w:sz w:val="24"/>
          <w:szCs w:val="24"/>
          <w:lang w:val="en-US"/>
        </w:rPr>
      </w:pPr>
      <w:r w:rsidRPr="00A1438D">
        <w:t>1.</w:t>
      </w:r>
      <w:r>
        <w:rPr>
          <w:rFonts w:eastAsiaTheme="minorEastAsia"/>
          <w:b w:val="0"/>
          <w:color w:val="auto"/>
          <w:sz w:val="24"/>
          <w:szCs w:val="24"/>
          <w:lang w:val="en-US"/>
        </w:rPr>
        <w:tab/>
      </w:r>
      <w:r w:rsidRPr="00A1438D">
        <w:t>MODULE 1 – HEALTH AND SAFETY</w:t>
      </w:r>
      <w:r>
        <w:tab/>
      </w:r>
      <w:r>
        <w:fldChar w:fldCharType="begin"/>
      </w:r>
      <w:r>
        <w:instrText xml:space="preserve"> PAGEREF _Toc449342129 \h </w:instrText>
      </w:r>
      <w:r>
        <w:fldChar w:fldCharType="separate"/>
      </w:r>
      <w:r>
        <w:t>8</w:t>
      </w:r>
      <w:r>
        <w:fldChar w:fldCharType="end"/>
      </w:r>
    </w:p>
    <w:p w14:paraId="2CE1B347" w14:textId="77777777" w:rsidR="005D6A41" w:rsidRDefault="005D6A41">
      <w:pPr>
        <w:pStyle w:val="TOC2"/>
        <w:rPr>
          <w:rFonts w:eastAsiaTheme="minorEastAsia"/>
          <w:color w:val="auto"/>
          <w:sz w:val="24"/>
          <w:szCs w:val="24"/>
          <w:lang w:val="en-US"/>
        </w:rPr>
      </w:pPr>
      <w:r w:rsidRPr="00A1438D">
        <w:t>1.1.</w:t>
      </w:r>
      <w:r>
        <w:rPr>
          <w:rFonts w:eastAsiaTheme="minorEastAsia"/>
          <w:color w:val="auto"/>
          <w:sz w:val="24"/>
          <w:szCs w:val="24"/>
          <w:lang w:val="en-US"/>
        </w:rPr>
        <w:tab/>
      </w:r>
      <w:r>
        <w:t>Scope</w:t>
      </w:r>
      <w:r>
        <w:tab/>
      </w:r>
      <w:r>
        <w:fldChar w:fldCharType="begin"/>
      </w:r>
      <w:r>
        <w:instrText xml:space="preserve"> PAGEREF _Toc449342130 \h </w:instrText>
      </w:r>
      <w:r>
        <w:fldChar w:fldCharType="separate"/>
      </w:r>
      <w:r>
        <w:t>8</w:t>
      </w:r>
      <w:r>
        <w:fldChar w:fldCharType="end"/>
      </w:r>
    </w:p>
    <w:p w14:paraId="69A76AB4" w14:textId="77777777" w:rsidR="005D6A41" w:rsidRDefault="005D6A41">
      <w:pPr>
        <w:pStyle w:val="TOC2"/>
        <w:rPr>
          <w:rFonts w:eastAsiaTheme="minorEastAsia"/>
          <w:color w:val="auto"/>
          <w:sz w:val="24"/>
          <w:szCs w:val="24"/>
          <w:lang w:val="en-US"/>
        </w:rPr>
      </w:pPr>
      <w:r w:rsidRPr="00A1438D">
        <w:t>1.2.</w:t>
      </w:r>
      <w:r>
        <w:rPr>
          <w:rFonts w:eastAsiaTheme="minorEastAsia"/>
          <w:color w:val="auto"/>
          <w:sz w:val="24"/>
          <w:szCs w:val="24"/>
          <w:lang w:val="en-US"/>
        </w:rPr>
        <w:tab/>
      </w:r>
      <w:r>
        <w:t>Learning Objective</w:t>
      </w:r>
      <w:r>
        <w:tab/>
      </w:r>
      <w:r>
        <w:fldChar w:fldCharType="begin"/>
      </w:r>
      <w:r>
        <w:instrText xml:space="preserve"> PAGEREF _Toc449342131 \h </w:instrText>
      </w:r>
      <w:r>
        <w:fldChar w:fldCharType="separate"/>
      </w:r>
      <w:r>
        <w:t>8</w:t>
      </w:r>
      <w:r>
        <w:fldChar w:fldCharType="end"/>
      </w:r>
    </w:p>
    <w:p w14:paraId="56B57945" w14:textId="77777777" w:rsidR="005D6A41" w:rsidRDefault="005D6A41">
      <w:pPr>
        <w:pStyle w:val="TOC2"/>
        <w:rPr>
          <w:rFonts w:eastAsiaTheme="minorEastAsia"/>
          <w:color w:val="auto"/>
          <w:sz w:val="24"/>
          <w:szCs w:val="24"/>
          <w:lang w:val="en-US"/>
        </w:rPr>
      </w:pPr>
      <w:r w:rsidRPr="00A1438D">
        <w:t>1.3.</w:t>
      </w:r>
      <w:r>
        <w:rPr>
          <w:rFonts w:eastAsiaTheme="minorEastAsia"/>
          <w:color w:val="auto"/>
          <w:sz w:val="24"/>
          <w:szCs w:val="24"/>
          <w:lang w:val="en-US"/>
        </w:rPr>
        <w:tab/>
      </w:r>
      <w:r>
        <w:t>Syllabus</w:t>
      </w:r>
      <w:r>
        <w:tab/>
      </w:r>
      <w:r>
        <w:fldChar w:fldCharType="begin"/>
      </w:r>
      <w:r>
        <w:instrText xml:space="preserve"> PAGEREF _Toc449342132 \h </w:instrText>
      </w:r>
      <w:r>
        <w:fldChar w:fldCharType="separate"/>
      </w:r>
      <w:r>
        <w:t>8</w:t>
      </w:r>
      <w:r>
        <w:fldChar w:fldCharType="end"/>
      </w:r>
    </w:p>
    <w:p w14:paraId="0AFA2BE7"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1.3.1.</w:t>
      </w:r>
      <w:r>
        <w:rPr>
          <w:rFonts w:eastAsiaTheme="minorEastAsia"/>
          <w:noProof/>
          <w:sz w:val="24"/>
          <w:szCs w:val="24"/>
          <w:lang w:val="en-US"/>
        </w:rPr>
        <w:tab/>
      </w:r>
      <w:r>
        <w:rPr>
          <w:noProof/>
        </w:rPr>
        <w:t>Lesson 1 - Health and Safety</w:t>
      </w:r>
      <w:r>
        <w:rPr>
          <w:noProof/>
        </w:rPr>
        <w:tab/>
      </w:r>
      <w:r>
        <w:rPr>
          <w:noProof/>
        </w:rPr>
        <w:fldChar w:fldCharType="begin"/>
      </w:r>
      <w:r>
        <w:rPr>
          <w:noProof/>
        </w:rPr>
        <w:instrText xml:space="preserve"> PAGEREF _Toc449342133 \h </w:instrText>
      </w:r>
      <w:r>
        <w:rPr>
          <w:noProof/>
        </w:rPr>
      </w:r>
      <w:r>
        <w:rPr>
          <w:noProof/>
        </w:rPr>
        <w:fldChar w:fldCharType="separate"/>
      </w:r>
      <w:r>
        <w:rPr>
          <w:noProof/>
        </w:rPr>
        <w:t>8</w:t>
      </w:r>
      <w:r>
        <w:rPr>
          <w:noProof/>
        </w:rPr>
        <w:fldChar w:fldCharType="end"/>
      </w:r>
    </w:p>
    <w:p w14:paraId="3A72FC9C" w14:textId="77777777" w:rsidR="005D6A41" w:rsidRDefault="005D6A41">
      <w:pPr>
        <w:pStyle w:val="TOC1"/>
        <w:rPr>
          <w:rFonts w:eastAsiaTheme="minorEastAsia"/>
          <w:b w:val="0"/>
          <w:color w:val="auto"/>
          <w:sz w:val="24"/>
          <w:szCs w:val="24"/>
          <w:lang w:val="en-US"/>
        </w:rPr>
      </w:pPr>
      <w:r w:rsidRPr="00A1438D">
        <w:t>2.</w:t>
      </w:r>
      <w:r>
        <w:rPr>
          <w:rFonts w:eastAsiaTheme="minorEastAsia"/>
          <w:b w:val="0"/>
          <w:color w:val="auto"/>
          <w:sz w:val="24"/>
          <w:szCs w:val="24"/>
          <w:lang w:val="en-US"/>
        </w:rPr>
        <w:tab/>
      </w:r>
      <w:r w:rsidRPr="00A1438D">
        <w:t>MODULE 2 – TYPES OF PLASTIC BUOYS</w:t>
      </w:r>
      <w:r>
        <w:tab/>
      </w:r>
      <w:r>
        <w:fldChar w:fldCharType="begin"/>
      </w:r>
      <w:r>
        <w:instrText xml:space="preserve"> PAGEREF _Toc449342134 \h </w:instrText>
      </w:r>
      <w:r>
        <w:fldChar w:fldCharType="separate"/>
      </w:r>
      <w:r>
        <w:t>8</w:t>
      </w:r>
      <w:r>
        <w:fldChar w:fldCharType="end"/>
      </w:r>
    </w:p>
    <w:p w14:paraId="6851AF48" w14:textId="77777777" w:rsidR="005D6A41" w:rsidRDefault="005D6A41">
      <w:pPr>
        <w:pStyle w:val="TOC2"/>
        <w:rPr>
          <w:rFonts w:eastAsiaTheme="minorEastAsia"/>
          <w:color w:val="auto"/>
          <w:sz w:val="24"/>
          <w:szCs w:val="24"/>
          <w:lang w:val="en-US"/>
        </w:rPr>
      </w:pPr>
      <w:r w:rsidRPr="00A1438D">
        <w:t>2.1.</w:t>
      </w:r>
      <w:r>
        <w:rPr>
          <w:rFonts w:eastAsiaTheme="minorEastAsia"/>
          <w:color w:val="auto"/>
          <w:sz w:val="24"/>
          <w:szCs w:val="24"/>
          <w:lang w:val="en-US"/>
        </w:rPr>
        <w:tab/>
      </w:r>
      <w:r>
        <w:t>Scope</w:t>
      </w:r>
      <w:r>
        <w:tab/>
      </w:r>
      <w:r>
        <w:fldChar w:fldCharType="begin"/>
      </w:r>
      <w:r>
        <w:instrText xml:space="preserve"> PAGEREF _Toc449342135 \h </w:instrText>
      </w:r>
      <w:r>
        <w:fldChar w:fldCharType="separate"/>
      </w:r>
      <w:r>
        <w:t>8</w:t>
      </w:r>
      <w:r>
        <w:fldChar w:fldCharType="end"/>
      </w:r>
    </w:p>
    <w:p w14:paraId="20BE495B" w14:textId="77777777" w:rsidR="005D6A41" w:rsidRDefault="005D6A41">
      <w:pPr>
        <w:pStyle w:val="TOC2"/>
        <w:rPr>
          <w:rFonts w:eastAsiaTheme="minorEastAsia"/>
          <w:color w:val="auto"/>
          <w:sz w:val="24"/>
          <w:szCs w:val="24"/>
          <w:lang w:val="en-US"/>
        </w:rPr>
      </w:pPr>
      <w:r w:rsidRPr="00A1438D">
        <w:t>2.2.</w:t>
      </w:r>
      <w:r>
        <w:rPr>
          <w:rFonts w:eastAsiaTheme="minorEastAsia"/>
          <w:color w:val="auto"/>
          <w:sz w:val="24"/>
          <w:szCs w:val="24"/>
          <w:lang w:val="en-US"/>
        </w:rPr>
        <w:tab/>
      </w:r>
      <w:r>
        <w:t>Learning Objective</w:t>
      </w:r>
      <w:r>
        <w:tab/>
      </w:r>
      <w:r>
        <w:fldChar w:fldCharType="begin"/>
      </w:r>
      <w:r>
        <w:instrText xml:space="preserve"> PAGEREF _Toc449342136 \h </w:instrText>
      </w:r>
      <w:r>
        <w:fldChar w:fldCharType="separate"/>
      </w:r>
      <w:r>
        <w:t>8</w:t>
      </w:r>
      <w:r>
        <w:fldChar w:fldCharType="end"/>
      </w:r>
    </w:p>
    <w:p w14:paraId="3F10E6A0" w14:textId="77777777" w:rsidR="005D6A41" w:rsidRDefault="005D6A41">
      <w:pPr>
        <w:pStyle w:val="TOC2"/>
        <w:rPr>
          <w:rFonts w:eastAsiaTheme="minorEastAsia"/>
          <w:color w:val="auto"/>
          <w:sz w:val="24"/>
          <w:szCs w:val="24"/>
          <w:lang w:val="en-US"/>
        </w:rPr>
      </w:pPr>
      <w:r w:rsidRPr="00A1438D">
        <w:t>2.3.</w:t>
      </w:r>
      <w:r>
        <w:rPr>
          <w:rFonts w:eastAsiaTheme="minorEastAsia"/>
          <w:color w:val="auto"/>
          <w:sz w:val="24"/>
          <w:szCs w:val="24"/>
          <w:lang w:val="en-US"/>
        </w:rPr>
        <w:tab/>
      </w:r>
      <w:r>
        <w:t>Syllabus</w:t>
      </w:r>
      <w:r>
        <w:tab/>
      </w:r>
      <w:r>
        <w:fldChar w:fldCharType="begin"/>
      </w:r>
      <w:r>
        <w:instrText xml:space="preserve"> PAGEREF _Toc449342137 \h </w:instrText>
      </w:r>
      <w:r>
        <w:fldChar w:fldCharType="separate"/>
      </w:r>
      <w:r>
        <w:t>8</w:t>
      </w:r>
      <w:r>
        <w:fldChar w:fldCharType="end"/>
      </w:r>
    </w:p>
    <w:p w14:paraId="066C554E"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2.3.1.</w:t>
      </w:r>
      <w:r>
        <w:rPr>
          <w:rFonts w:eastAsiaTheme="minorEastAsia"/>
          <w:noProof/>
          <w:sz w:val="24"/>
          <w:szCs w:val="24"/>
          <w:lang w:val="en-US"/>
        </w:rPr>
        <w:tab/>
      </w:r>
      <w:r>
        <w:rPr>
          <w:noProof/>
        </w:rPr>
        <w:t>Lesson 1 - Types of Plastic Buoys</w:t>
      </w:r>
      <w:r>
        <w:rPr>
          <w:noProof/>
        </w:rPr>
        <w:tab/>
      </w:r>
      <w:r>
        <w:rPr>
          <w:noProof/>
        </w:rPr>
        <w:fldChar w:fldCharType="begin"/>
      </w:r>
      <w:r>
        <w:rPr>
          <w:noProof/>
        </w:rPr>
        <w:instrText xml:space="preserve"> PAGEREF _Toc449342138 \h </w:instrText>
      </w:r>
      <w:r>
        <w:rPr>
          <w:noProof/>
        </w:rPr>
      </w:r>
      <w:r>
        <w:rPr>
          <w:noProof/>
        </w:rPr>
        <w:fldChar w:fldCharType="separate"/>
      </w:r>
      <w:r>
        <w:rPr>
          <w:noProof/>
        </w:rPr>
        <w:t>8</w:t>
      </w:r>
      <w:r>
        <w:rPr>
          <w:noProof/>
        </w:rPr>
        <w:fldChar w:fldCharType="end"/>
      </w:r>
    </w:p>
    <w:p w14:paraId="05114843" w14:textId="77777777" w:rsidR="005D6A41" w:rsidRDefault="005D6A41">
      <w:pPr>
        <w:pStyle w:val="TOC1"/>
        <w:rPr>
          <w:rFonts w:eastAsiaTheme="minorEastAsia"/>
          <w:b w:val="0"/>
          <w:color w:val="auto"/>
          <w:sz w:val="24"/>
          <w:szCs w:val="24"/>
          <w:lang w:val="en-US"/>
        </w:rPr>
      </w:pPr>
      <w:r w:rsidRPr="00A1438D">
        <w:t>3.</w:t>
      </w:r>
      <w:r>
        <w:rPr>
          <w:rFonts w:eastAsiaTheme="minorEastAsia"/>
          <w:b w:val="0"/>
          <w:color w:val="auto"/>
          <w:sz w:val="24"/>
          <w:szCs w:val="24"/>
          <w:lang w:val="en-US"/>
        </w:rPr>
        <w:tab/>
      </w:r>
      <w:r w:rsidRPr="00A1438D">
        <w:t>MODULE 3 – AFLOAT MAINTENANCE</w:t>
      </w:r>
      <w:r>
        <w:tab/>
      </w:r>
      <w:r>
        <w:fldChar w:fldCharType="begin"/>
      </w:r>
      <w:r>
        <w:instrText xml:space="preserve"> PAGEREF _Toc449342139 \h </w:instrText>
      </w:r>
      <w:r>
        <w:fldChar w:fldCharType="separate"/>
      </w:r>
      <w:r>
        <w:t>8</w:t>
      </w:r>
      <w:r>
        <w:fldChar w:fldCharType="end"/>
      </w:r>
    </w:p>
    <w:p w14:paraId="030DEB4A" w14:textId="77777777" w:rsidR="005D6A41" w:rsidRDefault="005D6A41">
      <w:pPr>
        <w:pStyle w:val="TOC2"/>
        <w:rPr>
          <w:rFonts w:eastAsiaTheme="minorEastAsia"/>
          <w:color w:val="auto"/>
          <w:sz w:val="24"/>
          <w:szCs w:val="24"/>
          <w:lang w:val="en-US"/>
        </w:rPr>
      </w:pPr>
      <w:r w:rsidRPr="00A1438D">
        <w:t>3.1.</w:t>
      </w:r>
      <w:r>
        <w:rPr>
          <w:rFonts w:eastAsiaTheme="minorEastAsia"/>
          <w:color w:val="auto"/>
          <w:sz w:val="24"/>
          <w:szCs w:val="24"/>
          <w:lang w:val="en-US"/>
        </w:rPr>
        <w:tab/>
      </w:r>
      <w:r>
        <w:t>Scope</w:t>
      </w:r>
      <w:r>
        <w:tab/>
      </w:r>
      <w:r>
        <w:fldChar w:fldCharType="begin"/>
      </w:r>
      <w:r>
        <w:instrText xml:space="preserve"> PAGEREF _Toc449342140 \h </w:instrText>
      </w:r>
      <w:r>
        <w:fldChar w:fldCharType="separate"/>
      </w:r>
      <w:r>
        <w:t>8</w:t>
      </w:r>
      <w:r>
        <w:fldChar w:fldCharType="end"/>
      </w:r>
    </w:p>
    <w:p w14:paraId="48082B28" w14:textId="77777777" w:rsidR="005D6A41" w:rsidRDefault="005D6A41">
      <w:pPr>
        <w:pStyle w:val="TOC2"/>
        <w:rPr>
          <w:rFonts w:eastAsiaTheme="minorEastAsia"/>
          <w:color w:val="auto"/>
          <w:sz w:val="24"/>
          <w:szCs w:val="24"/>
          <w:lang w:val="en-US"/>
        </w:rPr>
      </w:pPr>
      <w:r w:rsidRPr="00A1438D">
        <w:t>3.2.</w:t>
      </w:r>
      <w:r>
        <w:rPr>
          <w:rFonts w:eastAsiaTheme="minorEastAsia"/>
          <w:color w:val="auto"/>
          <w:sz w:val="24"/>
          <w:szCs w:val="24"/>
          <w:lang w:val="en-US"/>
        </w:rPr>
        <w:tab/>
      </w:r>
      <w:r>
        <w:t>Learning Objective</w:t>
      </w:r>
      <w:r>
        <w:tab/>
      </w:r>
      <w:r>
        <w:fldChar w:fldCharType="begin"/>
      </w:r>
      <w:r>
        <w:instrText xml:space="preserve"> PAGEREF _Toc449342141 \h </w:instrText>
      </w:r>
      <w:r>
        <w:fldChar w:fldCharType="separate"/>
      </w:r>
      <w:r>
        <w:t>9</w:t>
      </w:r>
      <w:r>
        <w:fldChar w:fldCharType="end"/>
      </w:r>
    </w:p>
    <w:p w14:paraId="7C6C7CFD" w14:textId="77777777" w:rsidR="005D6A41" w:rsidRDefault="005D6A41">
      <w:pPr>
        <w:pStyle w:val="TOC2"/>
        <w:rPr>
          <w:rFonts w:eastAsiaTheme="minorEastAsia"/>
          <w:color w:val="auto"/>
          <w:sz w:val="24"/>
          <w:szCs w:val="24"/>
          <w:lang w:val="en-US"/>
        </w:rPr>
      </w:pPr>
      <w:r w:rsidRPr="00A1438D">
        <w:t>3.3.</w:t>
      </w:r>
      <w:r>
        <w:rPr>
          <w:rFonts w:eastAsiaTheme="minorEastAsia"/>
          <w:color w:val="auto"/>
          <w:sz w:val="24"/>
          <w:szCs w:val="24"/>
          <w:lang w:val="en-US"/>
        </w:rPr>
        <w:tab/>
      </w:r>
      <w:r>
        <w:t>Syllabus</w:t>
      </w:r>
      <w:r>
        <w:tab/>
      </w:r>
      <w:r>
        <w:fldChar w:fldCharType="begin"/>
      </w:r>
      <w:r>
        <w:instrText xml:space="preserve"> PAGEREF _Toc449342142 \h </w:instrText>
      </w:r>
      <w:r>
        <w:fldChar w:fldCharType="separate"/>
      </w:r>
      <w:r>
        <w:t>9</w:t>
      </w:r>
      <w:r>
        <w:fldChar w:fldCharType="end"/>
      </w:r>
    </w:p>
    <w:p w14:paraId="6903F67C"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3.3.1.</w:t>
      </w:r>
      <w:r>
        <w:rPr>
          <w:rFonts w:eastAsiaTheme="minorEastAsia"/>
          <w:noProof/>
          <w:sz w:val="24"/>
          <w:szCs w:val="24"/>
          <w:lang w:val="en-US"/>
        </w:rPr>
        <w:tab/>
      </w:r>
      <w:r>
        <w:rPr>
          <w:noProof/>
        </w:rPr>
        <w:t>Lesson 1 - Inspection</w:t>
      </w:r>
      <w:r>
        <w:rPr>
          <w:noProof/>
        </w:rPr>
        <w:tab/>
      </w:r>
      <w:r>
        <w:rPr>
          <w:noProof/>
        </w:rPr>
        <w:fldChar w:fldCharType="begin"/>
      </w:r>
      <w:r>
        <w:rPr>
          <w:noProof/>
        </w:rPr>
        <w:instrText xml:space="preserve"> PAGEREF _Toc449342143 \h </w:instrText>
      </w:r>
      <w:r>
        <w:rPr>
          <w:noProof/>
        </w:rPr>
      </w:r>
      <w:r>
        <w:rPr>
          <w:noProof/>
        </w:rPr>
        <w:fldChar w:fldCharType="separate"/>
      </w:r>
      <w:r>
        <w:rPr>
          <w:noProof/>
        </w:rPr>
        <w:t>9</w:t>
      </w:r>
      <w:r>
        <w:rPr>
          <w:noProof/>
        </w:rPr>
        <w:fldChar w:fldCharType="end"/>
      </w:r>
    </w:p>
    <w:p w14:paraId="5813E78F"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3.3.2.</w:t>
      </w:r>
      <w:r>
        <w:rPr>
          <w:rFonts w:eastAsiaTheme="minorEastAsia"/>
          <w:noProof/>
          <w:sz w:val="24"/>
          <w:szCs w:val="24"/>
          <w:lang w:val="en-US"/>
        </w:rPr>
        <w:tab/>
      </w:r>
      <w:r>
        <w:rPr>
          <w:noProof/>
        </w:rPr>
        <w:t>Lesson 2 – Maintenance</w:t>
      </w:r>
      <w:r>
        <w:rPr>
          <w:noProof/>
        </w:rPr>
        <w:tab/>
      </w:r>
      <w:r>
        <w:rPr>
          <w:noProof/>
        </w:rPr>
        <w:fldChar w:fldCharType="begin"/>
      </w:r>
      <w:r>
        <w:rPr>
          <w:noProof/>
        </w:rPr>
        <w:instrText xml:space="preserve"> PAGEREF _Toc449342144 \h </w:instrText>
      </w:r>
      <w:r>
        <w:rPr>
          <w:noProof/>
        </w:rPr>
      </w:r>
      <w:r>
        <w:rPr>
          <w:noProof/>
        </w:rPr>
        <w:fldChar w:fldCharType="separate"/>
      </w:r>
      <w:r>
        <w:rPr>
          <w:noProof/>
        </w:rPr>
        <w:t>9</w:t>
      </w:r>
      <w:r>
        <w:rPr>
          <w:noProof/>
        </w:rPr>
        <w:fldChar w:fldCharType="end"/>
      </w:r>
    </w:p>
    <w:p w14:paraId="0EA7441A" w14:textId="77777777" w:rsidR="005D6A41" w:rsidRDefault="005D6A41">
      <w:pPr>
        <w:pStyle w:val="TOC1"/>
        <w:rPr>
          <w:rFonts w:eastAsiaTheme="minorEastAsia"/>
          <w:b w:val="0"/>
          <w:color w:val="auto"/>
          <w:sz w:val="24"/>
          <w:szCs w:val="24"/>
          <w:lang w:val="en-US"/>
        </w:rPr>
      </w:pPr>
      <w:r w:rsidRPr="00A1438D">
        <w:t>4.</w:t>
      </w:r>
      <w:r>
        <w:rPr>
          <w:rFonts w:eastAsiaTheme="minorEastAsia"/>
          <w:b w:val="0"/>
          <w:color w:val="auto"/>
          <w:sz w:val="24"/>
          <w:szCs w:val="24"/>
          <w:lang w:val="en-US"/>
        </w:rPr>
        <w:tab/>
      </w:r>
      <w:r w:rsidRPr="00A1438D">
        <w:t>MODULE 4 – ASHORE MAINTENANCE – DISMANTLING AND REBUILD</w:t>
      </w:r>
      <w:r>
        <w:tab/>
      </w:r>
      <w:r>
        <w:fldChar w:fldCharType="begin"/>
      </w:r>
      <w:r>
        <w:instrText xml:space="preserve"> PAGEREF _Toc449342145 \h </w:instrText>
      </w:r>
      <w:r>
        <w:fldChar w:fldCharType="separate"/>
      </w:r>
      <w:r>
        <w:t>9</w:t>
      </w:r>
      <w:r>
        <w:fldChar w:fldCharType="end"/>
      </w:r>
    </w:p>
    <w:p w14:paraId="41EC432E" w14:textId="77777777" w:rsidR="005D6A41" w:rsidRDefault="005D6A41">
      <w:pPr>
        <w:pStyle w:val="TOC2"/>
        <w:rPr>
          <w:rFonts w:eastAsiaTheme="minorEastAsia"/>
          <w:color w:val="auto"/>
          <w:sz w:val="24"/>
          <w:szCs w:val="24"/>
          <w:lang w:val="en-US"/>
        </w:rPr>
      </w:pPr>
      <w:r w:rsidRPr="00A1438D">
        <w:t>4.1.</w:t>
      </w:r>
      <w:r>
        <w:rPr>
          <w:rFonts w:eastAsiaTheme="minorEastAsia"/>
          <w:color w:val="auto"/>
          <w:sz w:val="24"/>
          <w:szCs w:val="24"/>
          <w:lang w:val="en-US"/>
        </w:rPr>
        <w:tab/>
      </w:r>
      <w:r>
        <w:t>Scope</w:t>
      </w:r>
      <w:r>
        <w:tab/>
      </w:r>
      <w:r>
        <w:fldChar w:fldCharType="begin"/>
      </w:r>
      <w:r>
        <w:instrText xml:space="preserve"> PAGEREF _Toc449342146 \h </w:instrText>
      </w:r>
      <w:r>
        <w:fldChar w:fldCharType="separate"/>
      </w:r>
      <w:r>
        <w:t>9</w:t>
      </w:r>
      <w:r>
        <w:fldChar w:fldCharType="end"/>
      </w:r>
    </w:p>
    <w:p w14:paraId="1FDA1C39" w14:textId="77777777" w:rsidR="005D6A41" w:rsidRDefault="005D6A41">
      <w:pPr>
        <w:pStyle w:val="TOC2"/>
        <w:rPr>
          <w:rFonts w:eastAsiaTheme="minorEastAsia"/>
          <w:color w:val="auto"/>
          <w:sz w:val="24"/>
          <w:szCs w:val="24"/>
          <w:lang w:val="en-US"/>
        </w:rPr>
      </w:pPr>
      <w:r w:rsidRPr="00A1438D">
        <w:t>4.2.</w:t>
      </w:r>
      <w:r>
        <w:rPr>
          <w:rFonts w:eastAsiaTheme="minorEastAsia"/>
          <w:color w:val="auto"/>
          <w:sz w:val="24"/>
          <w:szCs w:val="24"/>
          <w:lang w:val="en-US"/>
        </w:rPr>
        <w:tab/>
      </w:r>
      <w:r>
        <w:t>Learning Objective</w:t>
      </w:r>
      <w:r>
        <w:tab/>
      </w:r>
      <w:r>
        <w:fldChar w:fldCharType="begin"/>
      </w:r>
      <w:r>
        <w:instrText xml:space="preserve"> PAGEREF _Toc449342147 \h </w:instrText>
      </w:r>
      <w:r>
        <w:fldChar w:fldCharType="separate"/>
      </w:r>
      <w:r>
        <w:t>9</w:t>
      </w:r>
      <w:r>
        <w:fldChar w:fldCharType="end"/>
      </w:r>
    </w:p>
    <w:p w14:paraId="0D796863" w14:textId="77777777" w:rsidR="005D6A41" w:rsidRDefault="005D6A41">
      <w:pPr>
        <w:pStyle w:val="TOC2"/>
        <w:rPr>
          <w:rFonts w:eastAsiaTheme="minorEastAsia"/>
          <w:color w:val="auto"/>
          <w:sz w:val="24"/>
          <w:szCs w:val="24"/>
          <w:lang w:val="en-US"/>
        </w:rPr>
      </w:pPr>
      <w:r w:rsidRPr="00A1438D">
        <w:t>4.3.</w:t>
      </w:r>
      <w:r>
        <w:rPr>
          <w:rFonts w:eastAsiaTheme="minorEastAsia"/>
          <w:color w:val="auto"/>
          <w:sz w:val="24"/>
          <w:szCs w:val="24"/>
          <w:lang w:val="en-US"/>
        </w:rPr>
        <w:tab/>
      </w:r>
      <w:r>
        <w:t>Syllabus</w:t>
      </w:r>
      <w:r>
        <w:tab/>
      </w:r>
      <w:r>
        <w:fldChar w:fldCharType="begin"/>
      </w:r>
      <w:r>
        <w:instrText xml:space="preserve"> PAGEREF _Toc449342148 \h </w:instrText>
      </w:r>
      <w:r>
        <w:fldChar w:fldCharType="separate"/>
      </w:r>
      <w:r>
        <w:t>9</w:t>
      </w:r>
      <w:r>
        <w:fldChar w:fldCharType="end"/>
      </w:r>
    </w:p>
    <w:p w14:paraId="05A661DB"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4.3.1.</w:t>
      </w:r>
      <w:r>
        <w:rPr>
          <w:rFonts w:eastAsiaTheme="minorEastAsia"/>
          <w:noProof/>
          <w:sz w:val="24"/>
          <w:szCs w:val="24"/>
          <w:lang w:val="en-US"/>
        </w:rPr>
        <w:tab/>
      </w:r>
      <w:r>
        <w:rPr>
          <w:noProof/>
        </w:rPr>
        <w:t>Lesson 1 - Dismantling</w:t>
      </w:r>
      <w:r>
        <w:rPr>
          <w:noProof/>
        </w:rPr>
        <w:tab/>
      </w:r>
      <w:r>
        <w:rPr>
          <w:noProof/>
        </w:rPr>
        <w:fldChar w:fldCharType="begin"/>
      </w:r>
      <w:r>
        <w:rPr>
          <w:noProof/>
        </w:rPr>
        <w:instrText xml:space="preserve"> PAGEREF _Toc449342149 \h </w:instrText>
      </w:r>
      <w:r>
        <w:rPr>
          <w:noProof/>
        </w:rPr>
      </w:r>
      <w:r>
        <w:rPr>
          <w:noProof/>
        </w:rPr>
        <w:fldChar w:fldCharType="separate"/>
      </w:r>
      <w:r>
        <w:rPr>
          <w:noProof/>
        </w:rPr>
        <w:t>9</w:t>
      </w:r>
      <w:r>
        <w:rPr>
          <w:noProof/>
        </w:rPr>
        <w:fldChar w:fldCharType="end"/>
      </w:r>
    </w:p>
    <w:p w14:paraId="5B04B166"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4.3.2.</w:t>
      </w:r>
      <w:r>
        <w:rPr>
          <w:rFonts w:eastAsiaTheme="minorEastAsia"/>
          <w:noProof/>
          <w:sz w:val="24"/>
          <w:szCs w:val="24"/>
          <w:lang w:val="en-US"/>
        </w:rPr>
        <w:tab/>
      </w:r>
      <w:r>
        <w:rPr>
          <w:noProof/>
        </w:rPr>
        <w:t>Lesson 2 - Steel protection</w:t>
      </w:r>
      <w:r>
        <w:rPr>
          <w:noProof/>
        </w:rPr>
        <w:tab/>
      </w:r>
      <w:r>
        <w:rPr>
          <w:noProof/>
        </w:rPr>
        <w:fldChar w:fldCharType="begin"/>
      </w:r>
      <w:r>
        <w:rPr>
          <w:noProof/>
        </w:rPr>
        <w:instrText xml:space="preserve"> PAGEREF _Toc449342150 \h </w:instrText>
      </w:r>
      <w:r>
        <w:rPr>
          <w:noProof/>
        </w:rPr>
      </w:r>
      <w:r>
        <w:rPr>
          <w:noProof/>
        </w:rPr>
        <w:fldChar w:fldCharType="separate"/>
      </w:r>
      <w:r>
        <w:rPr>
          <w:noProof/>
        </w:rPr>
        <w:t>9</w:t>
      </w:r>
      <w:r>
        <w:rPr>
          <w:noProof/>
        </w:rPr>
        <w:fldChar w:fldCharType="end"/>
      </w:r>
    </w:p>
    <w:p w14:paraId="5E1681A6"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4.3.3.</w:t>
      </w:r>
      <w:r>
        <w:rPr>
          <w:rFonts w:eastAsiaTheme="minorEastAsia"/>
          <w:noProof/>
          <w:sz w:val="24"/>
          <w:szCs w:val="24"/>
          <w:lang w:val="en-US"/>
        </w:rPr>
        <w:tab/>
      </w:r>
      <w:r>
        <w:rPr>
          <w:noProof/>
        </w:rPr>
        <w:t>Lesson 3 - Reassembly</w:t>
      </w:r>
      <w:r>
        <w:rPr>
          <w:noProof/>
        </w:rPr>
        <w:tab/>
      </w:r>
      <w:r>
        <w:rPr>
          <w:noProof/>
        </w:rPr>
        <w:fldChar w:fldCharType="begin"/>
      </w:r>
      <w:r>
        <w:rPr>
          <w:noProof/>
        </w:rPr>
        <w:instrText xml:space="preserve"> PAGEREF _Toc449342151 \h </w:instrText>
      </w:r>
      <w:r>
        <w:rPr>
          <w:noProof/>
        </w:rPr>
      </w:r>
      <w:r>
        <w:rPr>
          <w:noProof/>
        </w:rPr>
        <w:fldChar w:fldCharType="separate"/>
      </w:r>
      <w:r>
        <w:rPr>
          <w:noProof/>
        </w:rPr>
        <w:t>9</w:t>
      </w:r>
      <w:r>
        <w:rPr>
          <w:noProof/>
        </w:rPr>
        <w:fldChar w:fldCharType="end"/>
      </w:r>
    </w:p>
    <w:p w14:paraId="2078B737"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4.3.4.</w:t>
      </w:r>
      <w:r>
        <w:rPr>
          <w:rFonts w:eastAsiaTheme="minorEastAsia"/>
          <w:noProof/>
          <w:sz w:val="24"/>
          <w:szCs w:val="24"/>
          <w:lang w:val="en-US"/>
        </w:rPr>
        <w:tab/>
      </w:r>
      <w:r>
        <w:rPr>
          <w:noProof/>
        </w:rPr>
        <w:t>Lesson 4 - Inspection</w:t>
      </w:r>
      <w:r>
        <w:rPr>
          <w:noProof/>
        </w:rPr>
        <w:tab/>
      </w:r>
      <w:r>
        <w:rPr>
          <w:noProof/>
        </w:rPr>
        <w:fldChar w:fldCharType="begin"/>
      </w:r>
      <w:r>
        <w:rPr>
          <w:noProof/>
        </w:rPr>
        <w:instrText xml:space="preserve"> PAGEREF _Toc449342152 \h </w:instrText>
      </w:r>
      <w:r>
        <w:rPr>
          <w:noProof/>
        </w:rPr>
      </w:r>
      <w:r>
        <w:rPr>
          <w:noProof/>
        </w:rPr>
        <w:fldChar w:fldCharType="separate"/>
      </w:r>
      <w:r>
        <w:rPr>
          <w:noProof/>
        </w:rPr>
        <w:t>10</w:t>
      </w:r>
      <w:r>
        <w:rPr>
          <w:noProof/>
        </w:rPr>
        <w:fldChar w:fldCharType="end"/>
      </w:r>
    </w:p>
    <w:p w14:paraId="521980C3"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4.3.5.</w:t>
      </w:r>
      <w:r>
        <w:rPr>
          <w:rFonts w:eastAsiaTheme="minorEastAsia"/>
          <w:noProof/>
          <w:sz w:val="24"/>
          <w:szCs w:val="24"/>
          <w:lang w:val="en-US"/>
        </w:rPr>
        <w:tab/>
      </w:r>
      <w:r>
        <w:rPr>
          <w:noProof/>
        </w:rPr>
        <w:t>Lesson 5 - End of Life Disposal</w:t>
      </w:r>
      <w:r>
        <w:rPr>
          <w:noProof/>
        </w:rPr>
        <w:tab/>
      </w:r>
      <w:r>
        <w:rPr>
          <w:noProof/>
        </w:rPr>
        <w:fldChar w:fldCharType="begin"/>
      </w:r>
      <w:r>
        <w:rPr>
          <w:noProof/>
        </w:rPr>
        <w:instrText xml:space="preserve"> PAGEREF _Toc449342153 \h </w:instrText>
      </w:r>
      <w:r>
        <w:rPr>
          <w:noProof/>
        </w:rPr>
      </w:r>
      <w:r>
        <w:rPr>
          <w:noProof/>
        </w:rPr>
        <w:fldChar w:fldCharType="separate"/>
      </w:r>
      <w:r>
        <w:rPr>
          <w:noProof/>
        </w:rPr>
        <w:t>10</w:t>
      </w:r>
      <w:r>
        <w:rPr>
          <w:noProof/>
        </w:rPr>
        <w:fldChar w:fldCharType="end"/>
      </w:r>
    </w:p>
    <w:p w14:paraId="376D9321" w14:textId="77777777" w:rsidR="005D6A41" w:rsidRDefault="005D6A41">
      <w:pPr>
        <w:pStyle w:val="TOC1"/>
        <w:rPr>
          <w:rFonts w:eastAsiaTheme="minorEastAsia"/>
          <w:b w:val="0"/>
          <w:color w:val="auto"/>
          <w:sz w:val="24"/>
          <w:szCs w:val="24"/>
          <w:lang w:val="en-US"/>
        </w:rPr>
      </w:pPr>
      <w:r w:rsidRPr="00A1438D">
        <w:t>5.</w:t>
      </w:r>
      <w:r>
        <w:rPr>
          <w:rFonts w:eastAsiaTheme="minorEastAsia"/>
          <w:b w:val="0"/>
          <w:color w:val="auto"/>
          <w:sz w:val="24"/>
          <w:szCs w:val="24"/>
          <w:lang w:val="en-US"/>
        </w:rPr>
        <w:tab/>
      </w:r>
      <w:r w:rsidRPr="00A1438D">
        <w:t>MODULE 5 – STANDARDS</w:t>
      </w:r>
      <w:r>
        <w:tab/>
      </w:r>
      <w:r>
        <w:fldChar w:fldCharType="begin"/>
      </w:r>
      <w:r>
        <w:instrText xml:space="preserve"> PAGEREF _Toc449342154 \h </w:instrText>
      </w:r>
      <w:r>
        <w:fldChar w:fldCharType="separate"/>
      </w:r>
      <w:r>
        <w:t>10</w:t>
      </w:r>
      <w:r>
        <w:fldChar w:fldCharType="end"/>
      </w:r>
    </w:p>
    <w:p w14:paraId="01B22E1C" w14:textId="77777777" w:rsidR="005D6A41" w:rsidRDefault="005D6A41">
      <w:pPr>
        <w:pStyle w:val="TOC2"/>
        <w:rPr>
          <w:rFonts w:eastAsiaTheme="minorEastAsia"/>
          <w:color w:val="auto"/>
          <w:sz w:val="24"/>
          <w:szCs w:val="24"/>
          <w:lang w:val="en-US"/>
        </w:rPr>
      </w:pPr>
      <w:r w:rsidRPr="00A1438D">
        <w:t>5.1.</w:t>
      </w:r>
      <w:r>
        <w:rPr>
          <w:rFonts w:eastAsiaTheme="minorEastAsia"/>
          <w:color w:val="auto"/>
          <w:sz w:val="24"/>
          <w:szCs w:val="24"/>
          <w:lang w:val="en-US"/>
        </w:rPr>
        <w:tab/>
      </w:r>
      <w:r>
        <w:t>Scope</w:t>
      </w:r>
      <w:r>
        <w:tab/>
      </w:r>
      <w:r>
        <w:fldChar w:fldCharType="begin"/>
      </w:r>
      <w:r>
        <w:instrText xml:space="preserve"> PAGEREF _Toc449342155 \h </w:instrText>
      </w:r>
      <w:r>
        <w:fldChar w:fldCharType="separate"/>
      </w:r>
      <w:r>
        <w:t>10</w:t>
      </w:r>
      <w:r>
        <w:fldChar w:fldCharType="end"/>
      </w:r>
    </w:p>
    <w:p w14:paraId="2B9FA8D6" w14:textId="77777777" w:rsidR="005D6A41" w:rsidRDefault="005D6A41">
      <w:pPr>
        <w:pStyle w:val="TOC2"/>
        <w:rPr>
          <w:rFonts w:eastAsiaTheme="minorEastAsia"/>
          <w:color w:val="auto"/>
          <w:sz w:val="24"/>
          <w:szCs w:val="24"/>
          <w:lang w:val="en-US"/>
        </w:rPr>
      </w:pPr>
      <w:r w:rsidRPr="00A1438D">
        <w:lastRenderedPageBreak/>
        <w:t>5.2.</w:t>
      </w:r>
      <w:r>
        <w:rPr>
          <w:rFonts w:eastAsiaTheme="minorEastAsia"/>
          <w:color w:val="auto"/>
          <w:sz w:val="24"/>
          <w:szCs w:val="24"/>
          <w:lang w:val="en-US"/>
        </w:rPr>
        <w:tab/>
      </w:r>
      <w:r>
        <w:t>Learning Objective</w:t>
      </w:r>
      <w:r>
        <w:tab/>
      </w:r>
      <w:r>
        <w:fldChar w:fldCharType="begin"/>
      </w:r>
      <w:r>
        <w:instrText xml:space="preserve"> PAGEREF _Toc449342156 \h </w:instrText>
      </w:r>
      <w:r>
        <w:fldChar w:fldCharType="separate"/>
      </w:r>
      <w:r>
        <w:t>10</w:t>
      </w:r>
      <w:r>
        <w:fldChar w:fldCharType="end"/>
      </w:r>
    </w:p>
    <w:p w14:paraId="271CEA38" w14:textId="77777777" w:rsidR="005D6A41" w:rsidRDefault="005D6A41">
      <w:pPr>
        <w:pStyle w:val="TOC2"/>
        <w:rPr>
          <w:rFonts w:eastAsiaTheme="minorEastAsia"/>
          <w:color w:val="auto"/>
          <w:sz w:val="24"/>
          <w:szCs w:val="24"/>
          <w:lang w:val="en-US"/>
        </w:rPr>
      </w:pPr>
      <w:r w:rsidRPr="00A1438D">
        <w:t>5.3.</w:t>
      </w:r>
      <w:r>
        <w:rPr>
          <w:rFonts w:eastAsiaTheme="minorEastAsia"/>
          <w:color w:val="auto"/>
          <w:sz w:val="24"/>
          <w:szCs w:val="24"/>
          <w:lang w:val="en-US"/>
        </w:rPr>
        <w:tab/>
      </w:r>
      <w:r>
        <w:t>Syllabus</w:t>
      </w:r>
      <w:r>
        <w:tab/>
      </w:r>
      <w:r>
        <w:fldChar w:fldCharType="begin"/>
      </w:r>
      <w:r>
        <w:instrText xml:space="preserve"> PAGEREF _Toc449342157 \h </w:instrText>
      </w:r>
      <w:r>
        <w:fldChar w:fldCharType="separate"/>
      </w:r>
      <w:r>
        <w:t>10</w:t>
      </w:r>
      <w:r>
        <w:fldChar w:fldCharType="end"/>
      </w:r>
    </w:p>
    <w:p w14:paraId="1B5233F9" w14:textId="77777777" w:rsidR="005D6A41" w:rsidRDefault="005D6A41">
      <w:pPr>
        <w:pStyle w:val="TOC3"/>
        <w:tabs>
          <w:tab w:val="left" w:pos="1134"/>
          <w:tab w:val="right" w:leader="dot" w:pos="10195"/>
        </w:tabs>
        <w:rPr>
          <w:rFonts w:eastAsiaTheme="minorEastAsia"/>
          <w:noProof/>
          <w:sz w:val="24"/>
          <w:szCs w:val="24"/>
          <w:lang w:val="en-US"/>
        </w:rPr>
      </w:pPr>
      <w:r w:rsidRPr="00A1438D">
        <w:rPr>
          <w:noProof/>
        </w:rPr>
        <w:t>5.3.1.</w:t>
      </w:r>
      <w:r>
        <w:rPr>
          <w:rFonts w:eastAsiaTheme="minorEastAsia"/>
          <w:noProof/>
          <w:sz w:val="24"/>
          <w:szCs w:val="24"/>
          <w:lang w:val="en-US"/>
        </w:rPr>
        <w:tab/>
      </w:r>
      <w:r>
        <w:rPr>
          <w:noProof/>
        </w:rPr>
        <w:t>Lesson 1 - Standards</w:t>
      </w:r>
      <w:r>
        <w:rPr>
          <w:noProof/>
        </w:rPr>
        <w:tab/>
      </w:r>
      <w:r>
        <w:rPr>
          <w:noProof/>
        </w:rPr>
        <w:fldChar w:fldCharType="begin"/>
      </w:r>
      <w:r>
        <w:rPr>
          <w:noProof/>
        </w:rPr>
        <w:instrText xml:space="preserve"> PAGEREF _Toc449342158 \h </w:instrText>
      </w:r>
      <w:r>
        <w:rPr>
          <w:noProof/>
        </w:rPr>
      </w:r>
      <w:r>
        <w:rPr>
          <w:noProof/>
        </w:rPr>
        <w:fldChar w:fldCharType="separate"/>
      </w:r>
      <w:r>
        <w:rPr>
          <w:noProof/>
        </w:rPr>
        <w:t>10</w:t>
      </w:r>
      <w:r>
        <w:rPr>
          <w:noProof/>
        </w:rPr>
        <w:fldChar w:fldCharType="end"/>
      </w:r>
    </w:p>
    <w:p w14:paraId="3BA091D4" w14:textId="77777777" w:rsidR="005D6A41" w:rsidRDefault="005D6A41">
      <w:pPr>
        <w:pStyle w:val="TOC1"/>
        <w:rPr>
          <w:rFonts w:eastAsiaTheme="minorEastAsia"/>
          <w:b w:val="0"/>
          <w:color w:val="auto"/>
          <w:sz w:val="24"/>
          <w:szCs w:val="24"/>
          <w:lang w:val="en-US"/>
        </w:rPr>
      </w:pPr>
      <w:r w:rsidRPr="00A1438D">
        <w:t>6.</w:t>
      </w:r>
      <w:r>
        <w:rPr>
          <w:rFonts w:eastAsiaTheme="minorEastAsia"/>
          <w:b w:val="0"/>
          <w:color w:val="auto"/>
          <w:sz w:val="24"/>
          <w:szCs w:val="24"/>
          <w:lang w:val="en-US"/>
        </w:rPr>
        <w:tab/>
      </w:r>
      <w:r w:rsidRPr="00A1438D">
        <w:t>MODULE 6 – SITE VISIT</w:t>
      </w:r>
      <w:r>
        <w:tab/>
      </w:r>
      <w:r>
        <w:fldChar w:fldCharType="begin"/>
      </w:r>
      <w:r>
        <w:instrText xml:space="preserve"> PAGEREF _Toc449342159 \h </w:instrText>
      </w:r>
      <w:r>
        <w:fldChar w:fldCharType="separate"/>
      </w:r>
      <w:r>
        <w:t>10</w:t>
      </w:r>
      <w:r>
        <w:fldChar w:fldCharType="end"/>
      </w:r>
    </w:p>
    <w:p w14:paraId="1A07389A" w14:textId="77777777" w:rsidR="005D6A41" w:rsidRDefault="005D6A41">
      <w:pPr>
        <w:pStyle w:val="TOC2"/>
        <w:rPr>
          <w:rFonts w:eastAsiaTheme="minorEastAsia"/>
          <w:color w:val="auto"/>
          <w:sz w:val="24"/>
          <w:szCs w:val="24"/>
          <w:lang w:val="en-US"/>
        </w:rPr>
      </w:pPr>
      <w:r w:rsidRPr="00A1438D">
        <w:t>6.1.</w:t>
      </w:r>
      <w:r>
        <w:rPr>
          <w:rFonts w:eastAsiaTheme="minorEastAsia"/>
          <w:color w:val="auto"/>
          <w:sz w:val="24"/>
          <w:szCs w:val="24"/>
          <w:lang w:val="en-US"/>
        </w:rPr>
        <w:tab/>
      </w:r>
      <w:r>
        <w:t>Scope</w:t>
      </w:r>
      <w:r>
        <w:tab/>
      </w:r>
      <w:r>
        <w:fldChar w:fldCharType="begin"/>
      </w:r>
      <w:r>
        <w:instrText xml:space="preserve"> PAGEREF _Toc449342160 \h </w:instrText>
      </w:r>
      <w:r>
        <w:fldChar w:fldCharType="separate"/>
      </w:r>
      <w:r>
        <w:t>10</w:t>
      </w:r>
      <w:r>
        <w:fldChar w:fldCharType="end"/>
      </w:r>
    </w:p>
    <w:p w14:paraId="22132378" w14:textId="77777777" w:rsidR="005D6A41" w:rsidRDefault="005D6A41">
      <w:pPr>
        <w:pStyle w:val="TOC2"/>
        <w:rPr>
          <w:rFonts w:eastAsiaTheme="minorEastAsia"/>
          <w:color w:val="auto"/>
          <w:sz w:val="24"/>
          <w:szCs w:val="24"/>
          <w:lang w:val="en-US"/>
        </w:rPr>
      </w:pPr>
      <w:r w:rsidRPr="00A1438D">
        <w:t>6.2.</w:t>
      </w:r>
      <w:r>
        <w:rPr>
          <w:rFonts w:eastAsiaTheme="minorEastAsia"/>
          <w:color w:val="auto"/>
          <w:sz w:val="24"/>
          <w:szCs w:val="24"/>
          <w:lang w:val="en-US"/>
        </w:rPr>
        <w:tab/>
      </w:r>
      <w:r>
        <w:t>Learning Objective</w:t>
      </w:r>
      <w:r>
        <w:tab/>
      </w:r>
      <w:r>
        <w:fldChar w:fldCharType="begin"/>
      </w:r>
      <w:r>
        <w:instrText xml:space="preserve"> PAGEREF _Toc449342161 \h </w:instrText>
      </w:r>
      <w:r>
        <w:fldChar w:fldCharType="separate"/>
      </w:r>
      <w:r>
        <w:t>10</w:t>
      </w:r>
      <w:r>
        <w:fldChar w:fldCharType="end"/>
      </w:r>
    </w:p>
    <w:p w14:paraId="53447CEC" w14:textId="77777777" w:rsidR="005D6A41" w:rsidRDefault="005D6A41">
      <w:pPr>
        <w:pStyle w:val="TOC2"/>
        <w:rPr>
          <w:rFonts w:eastAsiaTheme="minorEastAsia"/>
          <w:color w:val="auto"/>
          <w:sz w:val="24"/>
          <w:szCs w:val="24"/>
          <w:lang w:val="en-US"/>
        </w:rPr>
      </w:pPr>
      <w:r w:rsidRPr="00A1438D">
        <w:t>6.3.</w:t>
      </w:r>
      <w:r>
        <w:rPr>
          <w:rFonts w:eastAsiaTheme="minorEastAsia"/>
          <w:color w:val="auto"/>
          <w:sz w:val="24"/>
          <w:szCs w:val="24"/>
          <w:lang w:val="en-US"/>
        </w:rPr>
        <w:tab/>
      </w:r>
      <w:r>
        <w:t>Syllabus</w:t>
      </w:r>
      <w:r>
        <w:tab/>
      </w:r>
      <w:r>
        <w:fldChar w:fldCharType="begin"/>
      </w:r>
      <w:r>
        <w:instrText xml:space="preserve"> PAGEREF _Toc449342162 \h </w:instrText>
      </w:r>
      <w:r>
        <w:fldChar w:fldCharType="separate"/>
      </w:r>
      <w:r>
        <w:t>10</w:t>
      </w:r>
      <w:r>
        <w:fldChar w:fldCharType="end"/>
      </w:r>
    </w:p>
    <w:p w14:paraId="754A4607" w14:textId="6049B1A3" w:rsidR="00642025" w:rsidRPr="00093294" w:rsidRDefault="002A29D4" w:rsidP="007B7FEC">
      <w:pPr>
        <w:rPr>
          <w:color w:val="00558C" w:themeColor="accent1"/>
          <w:sz w:val="22"/>
        </w:rPr>
      </w:pPr>
      <w:r w:rsidRPr="00093294">
        <w:rPr>
          <w:b/>
          <w:color w:val="00558C" w:themeColor="accent1"/>
          <w:sz w:val="22"/>
        </w:rPr>
        <w:fldChar w:fldCharType="end"/>
      </w:r>
    </w:p>
    <w:p w14:paraId="04A581EB" w14:textId="639E0DD1" w:rsidR="00D36983" w:rsidRPr="00093294" w:rsidRDefault="00D36983" w:rsidP="00D36983">
      <w:pPr>
        <w:pStyle w:val="ListofFigures"/>
      </w:pPr>
      <w:r w:rsidRPr="00093294">
        <w:t>List of Tables</w:t>
      </w:r>
    </w:p>
    <w:p w14:paraId="2AA05677" w14:textId="77777777" w:rsidR="00B432E6"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B432E6">
        <w:rPr>
          <w:noProof/>
        </w:rPr>
        <w:t>Table 1</w:t>
      </w:r>
      <w:r w:rsidR="00B432E6">
        <w:rPr>
          <w:rFonts w:eastAsiaTheme="minorEastAsia"/>
          <w:i w:val="0"/>
          <w:noProof/>
          <w:sz w:val="24"/>
          <w:szCs w:val="24"/>
          <w:lang w:val="en-US"/>
        </w:rPr>
        <w:tab/>
      </w:r>
      <w:r w:rsidR="00B432E6">
        <w:rPr>
          <w:noProof/>
        </w:rPr>
        <w:t>Table of Teaching Modules</w:t>
      </w:r>
      <w:r w:rsidR="00B432E6">
        <w:rPr>
          <w:noProof/>
        </w:rPr>
        <w:tab/>
      </w:r>
      <w:r w:rsidR="00B432E6">
        <w:rPr>
          <w:noProof/>
        </w:rPr>
        <w:fldChar w:fldCharType="begin"/>
      </w:r>
      <w:r w:rsidR="00B432E6">
        <w:rPr>
          <w:noProof/>
        </w:rPr>
        <w:instrText xml:space="preserve"> PAGEREF _Toc449342163 \h </w:instrText>
      </w:r>
      <w:r w:rsidR="00B432E6">
        <w:rPr>
          <w:noProof/>
        </w:rPr>
      </w:r>
      <w:r w:rsidR="00B432E6">
        <w:rPr>
          <w:noProof/>
        </w:rPr>
        <w:fldChar w:fldCharType="separate"/>
      </w:r>
      <w:r w:rsidR="00B432E6">
        <w:rPr>
          <w:noProof/>
        </w:rPr>
        <w:t>6</w:t>
      </w:r>
      <w:r w:rsidR="00B432E6">
        <w:rPr>
          <w:noProof/>
        </w:rPr>
        <w:fldChar w:fldCharType="end"/>
      </w:r>
    </w:p>
    <w:p w14:paraId="4184FBB1" w14:textId="7964FF04" w:rsidR="00D36983" w:rsidRPr="00093294" w:rsidRDefault="00D36983" w:rsidP="00D36983">
      <w:r w:rsidRPr="00093294">
        <w:fldChar w:fldCharType="end"/>
      </w:r>
    </w:p>
    <w:p w14:paraId="78ABBA83" w14:textId="77777777" w:rsidR="00790277" w:rsidRPr="00093294" w:rsidRDefault="00790277" w:rsidP="003274DB">
      <w:pPr>
        <w:sectPr w:rsidR="00790277" w:rsidRPr="00093294" w:rsidSect="00292085">
          <w:headerReference w:type="default" r:id="rId15"/>
          <w:pgSz w:w="11906" w:h="16838" w:code="9"/>
          <w:pgMar w:top="567" w:right="794" w:bottom="567" w:left="907" w:header="567" w:footer="567" w:gutter="0"/>
          <w:cols w:space="708"/>
          <w:docGrid w:linePitch="360"/>
        </w:sectPr>
      </w:pPr>
    </w:p>
    <w:p w14:paraId="6F1F3A9C" w14:textId="77777777" w:rsidR="00465491" w:rsidRPr="00093294" w:rsidRDefault="00465491" w:rsidP="00465491">
      <w:pPr>
        <w:pStyle w:val="Forward"/>
      </w:pPr>
      <w:bookmarkStart w:id="12" w:name="_Toc419881195"/>
      <w:r w:rsidRPr="00093294">
        <w:lastRenderedPageBreak/>
        <w:t>FOREWORD</w:t>
      </w:r>
      <w:bookmarkEnd w:id="12"/>
    </w:p>
    <w:p w14:paraId="18DEC093" w14:textId="77777777" w:rsidR="00DB1A94" w:rsidRPr="000B26C8" w:rsidRDefault="00DB1A94" w:rsidP="00DB1A94">
      <w:pPr>
        <w:pStyle w:val="BodyText"/>
      </w:pPr>
      <w:r w:rsidRPr="000B26C8">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48E8957" w14:textId="072D9131" w:rsidR="00DB1A94" w:rsidRPr="000B26C8" w:rsidRDefault="00DB1A94" w:rsidP="00DB1A94">
      <w:pPr>
        <w:pStyle w:val="BodyText"/>
      </w:pPr>
      <w:r w:rsidRPr="000B26C8">
        <w:t xml:space="preserve">Taking into account that under the SOLAS Convention, Chapter </w:t>
      </w:r>
      <w:del w:id="13" w:author="Kevin Gregory" w:date="2021-02-17T15:01:00Z">
        <w:r w:rsidRPr="000B26C8" w:rsidDel="003D7B57">
          <w:delText>5</w:delText>
        </w:r>
      </w:del>
      <w:ins w:id="14" w:author="Kevin Gregory" w:date="2021-02-17T15:01:00Z">
        <w:r w:rsidR="003D7B57">
          <w:t>V</w:t>
        </w:r>
      </w:ins>
      <w:r w:rsidRPr="000B26C8">
        <w:t>, Regulation 13, paragraph 2; Contracting Governments</w:t>
      </w:r>
      <w:del w:id="15" w:author="Kevin Gregory" w:date="2021-02-17T15:01:00Z">
        <w:r w:rsidRPr="000B26C8" w:rsidDel="003D7B57">
          <w:delText>, mindful of their obligations published by the International Maritime Organisation</w:delText>
        </w:r>
      </w:del>
      <w:r w:rsidRPr="000B26C8">
        <w:t xml:space="preserve">, undertake to </w:t>
      </w:r>
      <w:del w:id="16" w:author="Kevin Gregory" w:date="2021-02-17T15:02:00Z">
        <w:r w:rsidRPr="000B26C8" w:rsidDel="003D7B57">
          <w:delText xml:space="preserve">consider </w:delText>
        </w:r>
      </w:del>
      <w:ins w:id="17" w:author="Kevin Gregory" w:date="2021-02-17T15:02:00Z">
        <w:r w:rsidR="003D7B57">
          <w:t>take into account</w:t>
        </w:r>
        <w:r w:rsidR="003D7B57" w:rsidRPr="000B26C8">
          <w:t xml:space="preserve"> </w:t>
        </w:r>
      </w:ins>
      <w:r w:rsidRPr="000B26C8">
        <w:t>the international recommendations and guidelines when establishing aids to navigation,</w:t>
      </w:r>
      <w:ins w:id="18" w:author="Kevin Gregory" w:date="2021-02-17T15:02:00Z">
        <w:r w:rsidR="003D7B57">
          <w:t xml:space="preserve"> including referring to the appropriate recommendations and guidelines of IALA. This</w:t>
        </w:r>
      </w:ins>
      <w:r w:rsidRPr="000B26C8">
        <w:t xml:space="preserve"> includ</w:t>
      </w:r>
      <w:ins w:id="19" w:author="Kevin Gregory" w:date="2021-02-17T15:02:00Z">
        <w:r w:rsidR="003D7B57">
          <w:t>es</w:t>
        </w:r>
      </w:ins>
      <w:del w:id="20" w:author="Kevin Gregory" w:date="2021-02-17T15:02:00Z">
        <w:r w:rsidRPr="000B26C8" w:rsidDel="003D7B57">
          <w:delText>ing</w:delText>
        </w:r>
      </w:del>
      <w:r w:rsidRPr="000B26C8">
        <w:t xml:space="preserve"> recommendations on training and qualification of </w:t>
      </w:r>
      <w:proofErr w:type="spellStart"/>
      <w:r w:rsidRPr="000B26C8">
        <w:t>AtoN</w:t>
      </w:r>
      <w:proofErr w:type="spellEnd"/>
      <w:r w:rsidRPr="000B26C8">
        <w:t xml:space="preserve"> technicians,</w:t>
      </w:r>
      <w:ins w:id="21" w:author="Kevin Gregory" w:date="2021-02-17T15:02:00Z">
        <w:r w:rsidR="003D7B57">
          <w:t xml:space="preserve"> and consequently</w:t>
        </w:r>
      </w:ins>
      <w:r w:rsidRPr="000B26C8">
        <w:t xml:space="preserve"> IALA has adopted Recommendation </w:t>
      </w:r>
      <w:ins w:id="22" w:author="Kevin Gregory" w:date="2021-02-17T15:02:00Z">
        <w:r w:rsidR="003D7B57">
          <w:t>R0141</w:t>
        </w:r>
      </w:ins>
      <w:del w:id="23" w:author="Kevin Gregory" w:date="2021-02-17T15:02:00Z">
        <w:r w:rsidRPr="000B26C8" w:rsidDel="003D7B57">
          <w:delText xml:space="preserve">E-141 </w:delText>
        </w:r>
      </w:del>
      <w:r w:rsidRPr="000B26C8">
        <w:t>on Standards for Training and Certification of AtoN personnel.</w:t>
      </w:r>
    </w:p>
    <w:p w14:paraId="5B37A273" w14:textId="177490D2" w:rsidR="00DB1A94" w:rsidRPr="000B26C8" w:rsidRDefault="00DB1A94" w:rsidP="00DB1A94">
      <w:pPr>
        <w:pStyle w:val="BodyText"/>
      </w:pPr>
      <w:r w:rsidRPr="000B26C8">
        <w:t xml:space="preserve">IALA </w:t>
      </w:r>
      <w:del w:id="24" w:author="Kevin Gregory" w:date="2021-02-17T15:02:00Z">
        <w:r w:rsidRPr="000B26C8" w:rsidDel="003D7B57">
          <w:delText xml:space="preserve">Committees </w:delText>
        </w:r>
      </w:del>
      <w:ins w:id="25" w:author="Kevin Gregory" w:date="2021-02-17T15:02:00Z">
        <w:r w:rsidR="003D7B57">
          <w:t>c</w:t>
        </w:r>
        <w:r w:rsidR="003D7B57" w:rsidRPr="000B26C8">
          <w:t xml:space="preserve">ommittees </w:t>
        </w:r>
      </w:ins>
      <w:r w:rsidRPr="000B26C8">
        <w:t xml:space="preserve">working closely with the IALA World-Wide Academy have developed a series of model courses for AtoN personnel having </w:t>
      </w:r>
      <w:del w:id="26" w:author="Kevin Gregory" w:date="2021-02-17T15:03:00Z">
        <w:r w:rsidRPr="000B26C8" w:rsidDel="003D7B57">
          <w:delText>E-141</w:delText>
        </w:r>
      </w:del>
      <w:ins w:id="27" w:author="Kevin Gregory" w:date="2021-02-17T15:03:00Z">
        <w:r w:rsidR="003D7B57">
          <w:t>R0141</w:t>
        </w:r>
      </w:ins>
      <w:r w:rsidRPr="000B26C8">
        <w:t xml:space="preserve"> Level 2 technician </w:t>
      </w:r>
      <w:del w:id="28" w:author="Kevin Gregory" w:date="2021-02-17T15:03:00Z">
        <w:r w:rsidRPr="000B26C8" w:rsidDel="003D7B57">
          <w:delText>functions</w:delText>
        </w:r>
      </w:del>
      <w:ins w:id="29" w:author="Kevin Gregory" w:date="2021-02-17T15:03:00Z">
        <w:r w:rsidR="003D7B57">
          <w:t>responsibilities</w:t>
        </w:r>
      </w:ins>
      <w:r w:rsidRPr="000B26C8">
        <w:t>.  This model course on the maintenance of plastic buoys should be read in conjunction with the Training Overview Document IALA WWA</w:t>
      </w:r>
      <w:del w:id="30" w:author="Kevin Gregory" w:date="2021-02-17T15:03:00Z">
        <w:r w:rsidRPr="000B26C8" w:rsidDel="003D7B57">
          <w:delText xml:space="preserve">.L2.0 </w:delText>
        </w:r>
      </w:del>
      <w:ins w:id="31" w:author="Kevin Gregory" w:date="2021-02-17T15:03:00Z">
        <w:r w:rsidR="003D7B57">
          <w:t xml:space="preserve"> C2000 </w:t>
        </w:r>
      </w:ins>
      <w:r w:rsidRPr="000B26C8">
        <w:t>which contains standard guidance for the conduct of all Level 2 model courses</w:t>
      </w:r>
    </w:p>
    <w:p w14:paraId="1D8FDD75" w14:textId="005FF970" w:rsidR="00465491" w:rsidRPr="00093294" w:rsidRDefault="00DB1A94" w:rsidP="00DB1A94">
      <w:pPr>
        <w:pStyle w:val="BodyText"/>
      </w:pPr>
      <w:r w:rsidRPr="000B26C8">
        <w:t>This model course is intended to provide national members and other appropriate authorities charged with the provision of AtoN services with specific guidance on the training of AtoN technicians in maintenance of plastic buoys.  Assistance in implementing this and other model courses may be obtained from the IALA World-Wide Academy at the following address:</w:t>
      </w:r>
    </w:p>
    <w:p w14:paraId="332F831C" w14:textId="77777777" w:rsidR="00D95BDA" w:rsidRPr="00093294" w:rsidRDefault="00D95BDA" w:rsidP="00465491">
      <w:pPr>
        <w:pStyle w:val="BodyText"/>
      </w:pPr>
    </w:p>
    <w:p w14:paraId="40C58617" w14:textId="77777777" w:rsidR="00D95BDA" w:rsidRDefault="00D95BDA" w:rsidP="00465491">
      <w:pPr>
        <w:pStyle w:val="BodyText"/>
      </w:pPr>
    </w:p>
    <w:p w14:paraId="74B7335B" w14:textId="77777777" w:rsidR="00232ED2" w:rsidRPr="00093294" w:rsidRDefault="00232ED2" w:rsidP="00465491">
      <w:pPr>
        <w:pStyle w:val="BodyText"/>
      </w:pPr>
    </w:p>
    <w:p w14:paraId="2A79DAA4" w14:textId="175F3D88" w:rsidR="004B1669" w:rsidRPr="003322BB" w:rsidRDefault="004B1669" w:rsidP="004B1669">
      <w:pPr>
        <w:pStyle w:val="BodyText"/>
        <w:tabs>
          <w:tab w:val="left" w:pos="6521"/>
          <w:tab w:val="left" w:pos="7513"/>
        </w:tabs>
        <w:spacing w:after="0"/>
        <w:rPr>
          <w:lang w:eastAsia="de-DE"/>
        </w:rPr>
      </w:pPr>
      <w:r w:rsidRPr="003322BB">
        <w:rPr>
          <w:lang w:eastAsia="de-DE"/>
        </w:rPr>
        <w:t xml:space="preserve">The </w:t>
      </w:r>
      <w:del w:id="32" w:author="Kevin Gregory" w:date="2021-02-17T15:03:00Z">
        <w:r w:rsidDel="003D7B57">
          <w:rPr>
            <w:lang w:eastAsia="de-DE"/>
          </w:rPr>
          <w:delText>Secretary-General</w:delText>
        </w:r>
      </w:del>
      <w:ins w:id="33" w:author="Kevin Gregory" w:date="2021-02-17T15:03:00Z">
        <w:r w:rsidR="003D7B57">
          <w:rPr>
            <w:lang w:eastAsia="de-DE"/>
          </w:rPr>
          <w:t>Dean</w:t>
        </w:r>
      </w:ins>
    </w:p>
    <w:p w14:paraId="1FC5893E" w14:textId="6373C91D" w:rsidR="004B1669" w:rsidRPr="003322BB" w:rsidRDefault="004B1669" w:rsidP="004B1669">
      <w:pPr>
        <w:pStyle w:val="BodyText"/>
        <w:tabs>
          <w:tab w:val="left" w:pos="6521"/>
          <w:tab w:val="left" w:pos="7513"/>
        </w:tabs>
        <w:spacing w:after="0"/>
        <w:rPr>
          <w:lang w:eastAsia="de-DE"/>
        </w:rPr>
      </w:pPr>
      <w:r w:rsidRPr="003322BB">
        <w:rPr>
          <w:lang w:eastAsia="de-DE"/>
        </w:rPr>
        <w:t>IALA</w:t>
      </w:r>
      <w:ins w:id="34" w:author="Kevin Gregory" w:date="2021-02-17T15:03:00Z">
        <w:r w:rsidR="003D7B57">
          <w:rPr>
            <w:lang w:eastAsia="de-DE"/>
          </w:rPr>
          <w:t xml:space="preserve"> World-Wide Academy</w:t>
        </w:r>
      </w:ins>
      <w:r w:rsidRPr="003322BB">
        <w:rPr>
          <w:lang w:eastAsia="de-DE"/>
        </w:rPr>
        <w:tab/>
        <w:t>Tel:</w:t>
      </w:r>
      <w:r w:rsidRPr="003322BB">
        <w:rPr>
          <w:lang w:eastAsia="de-DE"/>
        </w:rPr>
        <w:tab/>
        <w:t>(+) 33 1 34 51 70 01</w:t>
      </w:r>
    </w:p>
    <w:p w14:paraId="782EC3D2" w14:textId="77777777" w:rsidR="004B1669" w:rsidRPr="003322BB" w:rsidRDefault="004B1669" w:rsidP="004B1669">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51B4740" w14:textId="77777777" w:rsidR="004B1669" w:rsidRPr="003322BB" w:rsidRDefault="004B1669" w:rsidP="004B1669">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6" w:history="1">
        <w:r w:rsidRPr="003322BB">
          <w:rPr>
            <w:rStyle w:val="Hyperlink"/>
            <w:rFonts w:eastAsia="Calibri"/>
          </w:rPr>
          <w:t>academy@iala-aism.org</w:t>
        </w:r>
      </w:hyperlink>
    </w:p>
    <w:p w14:paraId="2A0687D6" w14:textId="14B95CB4" w:rsidR="002E22F4" w:rsidRPr="00093294" w:rsidRDefault="004B1669" w:rsidP="00AC1940">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7" w:history="1">
        <w:r w:rsidRPr="003322BB">
          <w:rPr>
            <w:rStyle w:val="Hyperlink"/>
            <w:rFonts w:cs="Arial"/>
            <w:lang w:eastAsia="de-DE"/>
          </w:rPr>
          <w:t>www.iala-aism.org</w:t>
        </w:r>
      </w:hyperlink>
    </w:p>
    <w:p w14:paraId="19961472" w14:textId="5795F6F4" w:rsidR="00465491" w:rsidRPr="00093294" w:rsidRDefault="00465491" w:rsidP="00AC1940">
      <w:pPr>
        <w:pStyle w:val="BodyText"/>
        <w:tabs>
          <w:tab w:val="left" w:pos="6521"/>
          <w:tab w:val="left" w:pos="7513"/>
        </w:tabs>
      </w:pPr>
      <w:r w:rsidRPr="00093294">
        <w:br w:type="page"/>
      </w:r>
    </w:p>
    <w:p w14:paraId="2D9B1FD9" w14:textId="284217C3" w:rsidR="00465491" w:rsidRPr="00093294" w:rsidRDefault="00DB1A94" w:rsidP="00513460">
      <w:pPr>
        <w:pStyle w:val="Part"/>
      </w:pPr>
      <w:bookmarkStart w:id="35" w:name="_Toc442348085"/>
      <w:r>
        <w:lastRenderedPageBreak/>
        <w:t xml:space="preserve"> </w:t>
      </w:r>
      <w:bookmarkStart w:id="36" w:name="_Toc449342119"/>
      <w:r w:rsidR="00513460" w:rsidRPr="00093294">
        <w:t xml:space="preserve">- </w:t>
      </w:r>
      <w:r w:rsidR="00D25014" w:rsidRPr="00093294">
        <w:rPr>
          <w:caps w:val="0"/>
        </w:rPr>
        <w:t>COURSE OVERVIEW</w:t>
      </w:r>
      <w:bookmarkEnd w:id="35"/>
      <w:bookmarkEnd w:id="36"/>
    </w:p>
    <w:p w14:paraId="246B2850" w14:textId="20512D62" w:rsidR="00DB1A94" w:rsidRPr="00093294" w:rsidRDefault="006E10AE" w:rsidP="00DB1A94">
      <w:pPr>
        <w:pStyle w:val="Heading1"/>
        <w:numPr>
          <w:ilvl w:val="0"/>
          <w:numId w:val="22"/>
        </w:numPr>
      </w:pPr>
      <w:bookmarkStart w:id="37" w:name="_Toc449342120"/>
      <w:r>
        <w:rPr>
          <w:caps w:val="0"/>
        </w:rPr>
        <w:t>SCOPE</w:t>
      </w:r>
      <w:bookmarkEnd w:id="37"/>
    </w:p>
    <w:p w14:paraId="3DF65396" w14:textId="77777777" w:rsidR="00DB1A94" w:rsidRPr="00093294" w:rsidRDefault="00DB1A94" w:rsidP="00DB1A94">
      <w:pPr>
        <w:pStyle w:val="Heading1separatationline"/>
      </w:pPr>
    </w:p>
    <w:p w14:paraId="2DF1891F" w14:textId="77777777" w:rsidR="00DB1A94" w:rsidRPr="000B26C8" w:rsidRDefault="00DB1A94" w:rsidP="00DB1A94">
      <w:pPr>
        <w:pStyle w:val="BodyText"/>
      </w:pPr>
      <w:r w:rsidRPr="000B26C8">
        <w:t>This course is intended to provide technicians with the practical and theoretical training necessary to have a satisfactory understanding of the maintenance of plastic buoys.</w:t>
      </w:r>
    </w:p>
    <w:p w14:paraId="262625C2" w14:textId="5B0D797C" w:rsidR="00DB1A94" w:rsidRPr="00093294" w:rsidRDefault="00DB1A94" w:rsidP="00DB1A94">
      <w:pPr>
        <w:pStyle w:val="BodyText"/>
      </w:pPr>
      <w:r w:rsidRPr="000B26C8">
        <w:t>This introductory course is intended to be supported by further training modules on theoretical and practical aspects of floating aids to navigation</w:t>
      </w:r>
      <w:ins w:id="38" w:author="Kevin Gregory" w:date="2021-02-17T15:04:00Z">
        <w:r w:rsidR="003D7B57">
          <w:t xml:space="preserve"> (</w:t>
        </w:r>
        <w:proofErr w:type="spellStart"/>
        <w:r w:rsidR="003D7B57">
          <w:t>AtoN</w:t>
        </w:r>
        <w:proofErr w:type="spellEnd"/>
        <w:r w:rsidR="003D7B57">
          <w:t>)</w:t>
        </w:r>
      </w:ins>
      <w:r w:rsidRPr="000B26C8">
        <w:t xml:space="preserve">. Details of these supporting model courses can be found in the Level 2 Technician training overview document IALA WWA </w:t>
      </w:r>
      <w:ins w:id="39" w:author="Kevin Gregory" w:date="2021-02-17T15:04:00Z">
        <w:r w:rsidR="003D7B57">
          <w:t>C2000</w:t>
        </w:r>
      </w:ins>
      <w:del w:id="40" w:author="Kevin Gregory" w:date="2021-02-17T15:04:00Z">
        <w:r w:rsidRPr="000B26C8" w:rsidDel="003D7B57">
          <w:delText>L2.0</w:delText>
        </w:r>
      </w:del>
      <w:r w:rsidRPr="000B26C8">
        <w:t>.</w:t>
      </w:r>
    </w:p>
    <w:p w14:paraId="20833F7F" w14:textId="77777777" w:rsidR="00DB1A94" w:rsidRPr="00093294" w:rsidRDefault="00DB1A94" w:rsidP="00DB1A94">
      <w:pPr>
        <w:pStyle w:val="Heading1"/>
      </w:pPr>
      <w:bookmarkStart w:id="41" w:name="_Toc449342121"/>
      <w:r>
        <w:t>OBJECTIVE</w:t>
      </w:r>
      <w:bookmarkEnd w:id="41"/>
    </w:p>
    <w:p w14:paraId="6627B191" w14:textId="77777777" w:rsidR="00DB1A94" w:rsidRPr="00093294" w:rsidRDefault="00DB1A94" w:rsidP="00DB1A94">
      <w:pPr>
        <w:pStyle w:val="Heading1separatationline"/>
      </w:pPr>
    </w:p>
    <w:p w14:paraId="1BD3FDFD" w14:textId="29E6FA8A" w:rsidR="00DB1A94" w:rsidRDefault="00DB1A94" w:rsidP="00DB1A94">
      <w:pPr>
        <w:pStyle w:val="BodyText"/>
      </w:pPr>
      <w:r>
        <w:t xml:space="preserve">Upon successful completion of this course, participants will have acquired sufficient knowledge and skill to maintain plastic buoys whilst on the </w:t>
      </w:r>
      <w:r w:rsidR="006E10AE">
        <w:t>job within their organisations.</w:t>
      </w:r>
    </w:p>
    <w:p w14:paraId="2EC3A57C" w14:textId="0B0DDBEF" w:rsidR="00DB1A94" w:rsidRDefault="006E10AE" w:rsidP="00DB1A94">
      <w:pPr>
        <w:pStyle w:val="Heading1"/>
      </w:pPr>
      <w:bookmarkStart w:id="42" w:name="_Toc449342122"/>
      <w:r>
        <w:rPr>
          <w:caps w:val="0"/>
        </w:rPr>
        <w:t>COURSE OUTLINE</w:t>
      </w:r>
      <w:bookmarkEnd w:id="42"/>
    </w:p>
    <w:p w14:paraId="22B03FF8" w14:textId="77777777" w:rsidR="00DB1A94" w:rsidRPr="000B26C8" w:rsidRDefault="00DB1A94" w:rsidP="00DB1A94">
      <w:pPr>
        <w:pStyle w:val="Heading1separatationline"/>
      </w:pPr>
    </w:p>
    <w:p w14:paraId="5E92D03A" w14:textId="45E9A8D6" w:rsidR="00DB1A94" w:rsidRDefault="00DB1A94" w:rsidP="00DB1A94">
      <w:pPr>
        <w:pStyle w:val="BodyText"/>
        <w:rPr>
          <w:ins w:id="43" w:author="Kevin Gregory" w:date="2021-02-17T15:05:00Z"/>
        </w:rPr>
      </w:pPr>
      <w:r>
        <w:t xml:space="preserve">This practical course is intended to cover the knowledge required for a technician to maintain plastic buoys under supervision. </w:t>
      </w:r>
      <w:r w:rsidR="00EB0650">
        <w:t xml:space="preserve"> </w:t>
      </w:r>
      <w:r>
        <w:t xml:space="preserve">The complete course comprises </w:t>
      </w:r>
      <w:del w:id="44" w:author="Kevin Gregory" w:date="2021-02-17T15:06:00Z">
        <w:r w:rsidDel="003D7B57">
          <w:delText xml:space="preserve">5 </w:delText>
        </w:r>
      </w:del>
      <w:ins w:id="45" w:author="Kevin Gregory" w:date="2021-02-17T15:06:00Z">
        <w:r w:rsidR="003D7B57">
          <w:t xml:space="preserve">five </w:t>
        </w:r>
      </w:ins>
      <w:r>
        <w:t xml:space="preserve">classroom modules, each of which deals with a specific subject covering aspects of plastic buoy maintenance. </w:t>
      </w:r>
      <w:r w:rsidR="00EB0650">
        <w:t xml:space="preserve"> Module </w:t>
      </w:r>
      <w:del w:id="46" w:author="Kevin Gregory" w:date="2021-02-17T15:06:00Z">
        <w:r w:rsidR="00EB0650" w:rsidDel="003D7B57">
          <w:fldChar w:fldCharType="begin"/>
        </w:r>
        <w:r w:rsidR="00EB0650" w:rsidDel="003D7B57">
          <w:delInstrText xml:space="preserve"> REF _Ref449342218 \r \h </w:delInstrText>
        </w:r>
        <w:r w:rsidR="00EB0650" w:rsidDel="003D7B57">
          <w:fldChar w:fldCharType="separate"/>
        </w:r>
        <w:r w:rsidR="00EB0650" w:rsidDel="003D7B57">
          <w:delText>6</w:delText>
        </w:r>
        <w:r w:rsidR="00EB0650" w:rsidDel="003D7B57">
          <w:fldChar w:fldCharType="end"/>
        </w:r>
        <w:r w:rsidDel="003D7B57">
          <w:delText xml:space="preserve"> </w:delText>
        </w:r>
      </w:del>
      <w:ins w:id="47" w:author="Kevin Gregory" w:date="2021-02-17T15:06:00Z">
        <w:r w:rsidR="003D7B57">
          <w:t xml:space="preserve">six </w:t>
        </w:r>
      </w:ins>
      <w:r>
        <w:t>comprises a site visit designed to consolidate theoretical and practical knowledge. Each module begins by stating its scope and aims, and then provides a teaching syllabus.</w:t>
      </w:r>
    </w:p>
    <w:p w14:paraId="1D827785" w14:textId="77777777" w:rsidR="003D7B57" w:rsidRPr="00BB29BE" w:rsidRDefault="003D7B57" w:rsidP="003D7B57">
      <w:pPr>
        <w:spacing w:after="120"/>
        <w:rPr>
          <w:ins w:id="48" w:author="Kevin Gregory" w:date="2021-02-17T15:05:00Z"/>
          <w:rFonts w:ascii="Calibri" w:hAnsi="Calibri" w:cs="Arial"/>
          <w:sz w:val="22"/>
        </w:rPr>
      </w:pPr>
      <w:ins w:id="49" w:author="Kevin Gregory" w:date="2021-02-17T15:05: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312FE4D0" w14:textId="54798C46" w:rsidR="003D7B57" w:rsidRPr="00BB29BE" w:rsidRDefault="003D7B57" w:rsidP="003D7B57">
      <w:pPr>
        <w:spacing w:after="120"/>
        <w:rPr>
          <w:ins w:id="50" w:author="Kevin Gregory" w:date="2021-02-17T15:05:00Z"/>
          <w:rFonts w:ascii="Calibri" w:hAnsi="Calibri" w:cs="Arial"/>
          <w:sz w:val="22"/>
        </w:rPr>
      </w:pPr>
      <w:ins w:id="51" w:author="Kevin Gregory" w:date="2021-02-17T15:05:00Z">
        <w:r w:rsidRPr="00BB29BE">
          <w:rPr>
            <w:rFonts w:ascii="Calibri" w:hAnsi="Calibri" w:cs="Arial"/>
            <w:sz w:val="22"/>
          </w:rPr>
          <w:t xml:space="preserve">This Model Course is focussed at the </w:t>
        </w:r>
        <w:r>
          <w:rPr>
            <w:rFonts w:ascii="Calibri" w:hAnsi="Calibri" w:cs="Arial"/>
            <w:sz w:val="22"/>
          </w:rPr>
          <w:t>satisfactory</w:t>
        </w:r>
        <w:r w:rsidRPr="00BB29BE">
          <w:rPr>
            <w:rFonts w:ascii="Calibri" w:hAnsi="Calibri" w:cs="Arial"/>
            <w:sz w:val="22"/>
          </w:rPr>
          <w:t xml:space="preserve"> level of competence.</w:t>
        </w:r>
      </w:ins>
    </w:p>
    <w:p w14:paraId="1EF2BF29" w14:textId="77777777" w:rsidR="003D7B57" w:rsidRPr="003D7B57" w:rsidRDefault="003D7B57" w:rsidP="003D7B57">
      <w:pPr>
        <w:pStyle w:val="Tablecaption"/>
        <w:jc w:val="center"/>
        <w:rPr>
          <w:ins w:id="52" w:author="Kevin Gregory" w:date="2021-02-17T15:06:00Z"/>
          <w:lang w:eastAsia="de-DE"/>
        </w:rPr>
        <w:pPrChange w:id="53" w:author="Kevin Gregory" w:date="2021-02-17T15:06:00Z">
          <w:pPr>
            <w:spacing w:after="240"/>
            <w:ind w:left="992" w:hanging="992"/>
            <w:jc w:val="center"/>
          </w:pPr>
        </w:pPrChange>
      </w:pPr>
      <w:bookmarkStart w:id="54" w:name="_Toc196487037"/>
      <w:bookmarkStart w:id="55" w:name="_Toc196487100"/>
      <w:bookmarkStart w:id="56" w:name="_Toc196487122"/>
      <w:bookmarkStart w:id="57" w:name="_Toc369087490"/>
      <w:bookmarkStart w:id="58" w:name="_Toc449336811"/>
      <w:bookmarkStart w:id="59" w:name="_Ref449337831"/>
      <w:ins w:id="60" w:author="Kevin Gregory" w:date="2021-02-17T15:06:00Z">
        <w:r w:rsidRPr="003D7B57">
          <w:rPr>
            <w:lang w:eastAsia="de-DE"/>
          </w:rPr>
          <w:t>Levels of Competence</w:t>
        </w:r>
        <w:bookmarkEnd w:id="54"/>
        <w:bookmarkEnd w:id="55"/>
        <w:bookmarkEnd w:id="56"/>
        <w:bookmarkEnd w:id="57"/>
        <w:bookmarkEnd w:id="58"/>
        <w:bookmarkEnd w:id="59"/>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3D7B57" w:rsidRPr="003D7B57" w14:paraId="2C03F848" w14:textId="77777777" w:rsidTr="003D7B57">
        <w:trPr>
          <w:cantSplit/>
          <w:tblHeader/>
          <w:ins w:id="61" w:author="Kevin Gregory" w:date="2021-02-17T15:06:00Z"/>
        </w:trPr>
        <w:tc>
          <w:tcPr>
            <w:tcW w:w="1557" w:type="dxa"/>
            <w:tcMar>
              <w:top w:w="57" w:type="dxa"/>
              <w:bottom w:w="57" w:type="dxa"/>
            </w:tcMar>
          </w:tcPr>
          <w:p w14:paraId="619C3E37" w14:textId="77777777" w:rsidR="003D7B57" w:rsidRPr="003D7B57" w:rsidRDefault="003D7B57" w:rsidP="003D7B57">
            <w:pPr>
              <w:spacing w:before="60" w:after="60"/>
              <w:ind w:left="113" w:right="113"/>
              <w:jc w:val="center"/>
              <w:rPr>
                <w:ins w:id="62" w:author="Kevin Gregory" w:date="2021-02-17T15:06:00Z"/>
                <w:b/>
                <w:color w:val="00AFAA"/>
                <w:sz w:val="20"/>
              </w:rPr>
            </w:pPr>
            <w:ins w:id="63" w:author="Kevin Gregory" w:date="2021-02-17T15:06:00Z">
              <w:r w:rsidRPr="003D7B57">
                <w:rPr>
                  <w:b/>
                  <w:color w:val="00AFAA"/>
                  <w:sz w:val="20"/>
                </w:rPr>
                <w:t>Competence Level</w:t>
              </w:r>
            </w:ins>
          </w:p>
        </w:tc>
        <w:tc>
          <w:tcPr>
            <w:tcW w:w="1670" w:type="dxa"/>
            <w:tcMar>
              <w:top w:w="57" w:type="dxa"/>
              <w:bottom w:w="57" w:type="dxa"/>
            </w:tcMar>
          </w:tcPr>
          <w:p w14:paraId="420BB845" w14:textId="77777777" w:rsidR="003D7B57" w:rsidRPr="003D7B57" w:rsidRDefault="003D7B57" w:rsidP="003D7B57">
            <w:pPr>
              <w:spacing w:before="60" w:after="60"/>
              <w:ind w:left="113" w:right="113"/>
              <w:rPr>
                <w:ins w:id="64" w:author="Kevin Gregory" w:date="2021-02-17T15:06:00Z"/>
                <w:b/>
                <w:color w:val="00AFAA"/>
                <w:sz w:val="20"/>
              </w:rPr>
            </w:pPr>
            <w:ins w:id="65" w:author="Kevin Gregory" w:date="2021-02-17T15:06:00Z">
              <w:r w:rsidRPr="003D7B57">
                <w:rPr>
                  <w:b/>
                  <w:color w:val="00AFAA"/>
                  <w:sz w:val="20"/>
                </w:rPr>
                <w:t>Learning Outcome</w:t>
              </w:r>
            </w:ins>
          </w:p>
        </w:tc>
        <w:tc>
          <w:tcPr>
            <w:tcW w:w="2977" w:type="dxa"/>
            <w:tcMar>
              <w:top w:w="57" w:type="dxa"/>
              <w:bottom w:w="57" w:type="dxa"/>
            </w:tcMar>
            <w:vAlign w:val="center"/>
          </w:tcPr>
          <w:p w14:paraId="56A9054F" w14:textId="77777777" w:rsidR="003D7B57" w:rsidRPr="003D7B57" w:rsidRDefault="003D7B57" w:rsidP="003D7B57">
            <w:pPr>
              <w:spacing w:before="60" w:after="60"/>
              <w:ind w:left="113" w:right="113"/>
              <w:rPr>
                <w:ins w:id="66" w:author="Kevin Gregory" w:date="2021-02-17T15:06:00Z"/>
                <w:b/>
                <w:color w:val="00AFAA"/>
                <w:sz w:val="20"/>
              </w:rPr>
            </w:pPr>
            <w:ins w:id="67" w:author="Kevin Gregory" w:date="2021-02-17T15:06:00Z">
              <w:r w:rsidRPr="003D7B57">
                <w:rPr>
                  <w:b/>
                  <w:color w:val="00AFAA"/>
                  <w:sz w:val="20"/>
                </w:rPr>
                <w:t>Instructional Objectives</w:t>
              </w:r>
            </w:ins>
          </w:p>
        </w:tc>
        <w:tc>
          <w:tcPr>
            <w:tcW w:w="3543" w:type="dxa"/>
            <w:tcMar>
              <w:top w:w="57" w:type="dxa"/>
              <w:bottom w:w="57" w:type="dxa"/>
            </w:tcMar>
            <w:vAlign w:val="center"/>
          </w:tcPr>
          <w:p w14:paraId="2D3D842A" w14:textId="77777777" w:rsidR="003D7B57" w:rsidRPr="003D7B57" w:rsidRDefault="003D7B57" w:rsidP="003D7B57">
            <w:pPr>
              <w:spacing w:before="60" w:after="60"/>
              <w:ind w:left="113" w:right="113"/>
              <w:rPr>
                <w:ins w:id="68" w:author="Kevin Gregory" w:date="2021-02-17T15:06:00Z"/>
                <w:b/>
                <w:color w:val="00AFAA"/>
                <w:sz w:val="20"/>
              </w:rPr>
            </w:pPr>
            <w:ins w:id="69" w:author="Kevin Gregory" w:date="2021-02-17T15:06:00Z">
              <w:r w:rsidRPr="003D7B57">
                <w:rPr>
                  <w:b/>
                  <w:color w:val="00AFAA"/>
                  <w:sz w:val="20"/>
                </w:rPr>
                <w:t>Required skills</w:t>
              </w:r>
            </w:ins>
          </w:p>
        </w:tc>
      </w:tr>
      <w:tr w:rsidR="003D7B57" w:rsidRPr="003D7B57" w14:paraId="784B88B5" w14:textId="77777777" w:rsidTr="003D7B57">
        <w:trPr>
          <w:cantSplit/>
          <w:ins w:id="70" w:author="Kevin Gregory" w:date="2021-02-17T15:06:00Z"/>
        </w:trPr>
        <w:tc>
          <w:tcPr>
            <w:tcW w:w="1557" w:type="dxa"/>
            <w:tcMar>
              <w:top w:w="57" w:type="dxa"/>
              <w:bottom w:w="57" w:type="dxa"/>
            </w:tcMar>
            <w:vAlign w:val="center"/>
          </w:tcPr>
          <w:p w14:paraId="09A6DBD2" w14:textId="77777777" w:rsidR="003D7B57" w:rsidRPr="003D7B57" w:rsidRDefault="003D7B57" w:rsidP="003D7B57">
            <w:pPr>
              <w:spacing w:before="60" w:after="60"/>
              <w:ind w:left="113" w:right="113"/>
              <w:rPr>
                <w:ins w:id="71" w:author="Kevin Gregory" w:date="2021-02-17T15:06:00Z"/>
                <w:color w:val="000000" w:themeColor="text1"/>
                <w:sz w:val="20"/>
              </w:rPr>
            </w:pPr>
            <w:ins w:id="72" w:author="Kevin Gregory" w:date="2021-02-17T15:06:00Z">
              <w:r w:rsidRPr="003D7B57">
                <w:rPr>
                  <w:color w:val="000000" w:themeColor="text1"/>
                  <w:sz w:val="20"/>
                </w:rPr>
                <w:t>2</w:t>
              </w:r>
            </w:ins>
          </w:p>
        </w:tc>
        <w:tc>
          <w:tcPr>
            <w:tcW w:w="1670" w:type="dxa"/>
            <w:tcMar>
              <w:top w:w="57" w:type="dxa"/>
              <w:bottom w:w="57" w:type="dxa"/>
            </w:tcMar>
            <w:vAlign w:val="center"/>
          </w:tcPr>
          <w:p w14:paraId="614BB78B" w14:textId="77777777" w:rsidR="003D7B57" w:rsidRPr="003D7B57" w:rsidRDefault="003D7B57" w:rsidP="003D7B57">
            <w:pPr>
              <w:spacing w:before="60" w:after="60"/>
              <w:ind w:left="113" w:right="113"/>
              <w:rPr>
                <w:ins w:id="73" w:author="Kevin Gregory" w:date="2021-02-17T15:06:00Z"/>
                <w:color w:val="000000" w:themeColor="text1"/>
                <w:sz w:val="20"/>
              </w:rPr>
            </w:pPr>
            <w:ins w:id="74" w:author="Kevin Gregory" w:date="2021-02-17T15:06:00Z">
              <w:r w:rsidRPr="003D7B57">
                <w:rPr>
                  <w:color w:val="000000" w:themeColor="text1"/>
                  <w:sz w:val="20"/>
                </w:rPr>
                <w:t>The conduct of routine tasks unsupervised and some more complex tasks under guidance</w:t>
              </w:r>
            </w:ins>
          </w:p>
        </w:tc>
        <w:tc>
          <w:tcPr>
            <w:tcW w:w="2977" w:type="dxa"/>
            <w:tcMar>
              <w:top w:w="57" w:type="dxa"/>
              <w:bottom w:w="57" w:type="dxa"/>
            </w:tcMar>
            <w:vAlign w:val="center"/>
          </w:tcPr>
          <w:p w14:paraId="30CD2870" w14:textId="77777777" w:rsidR="003D7B57" w:rsidRPr="003D7B57" w:rsidRDefault="003D7B57" w:rsidP="003D7B57">
            <w:pPr>
              <w:spacing w:before="60" w:after="60"/>
              <w:ind w:left="113" w:right="113"/>
              <w:rPr>
                <w:ins w:id="75" w:author="Kevin Gregory" w:date="2021-02-17T15:06:00Z"/>
                <w:color w:val="000000" w:themeColor="text1"/>
                <w:sz w:val="20"/>
              </w:rPr>
            </w:pPr>
            <w:ins w:id="76" w:author="Kevin Gregory" w:date="2021-02-17T15:06:00Z">
              <w:r w:rsidRPr="003D7B57">
                <w:rPr>
                  <w:color w:val="000000" w:themeColor="text1"/>
                  <w:sz w:val="20"/>
                </w:rPr>
                <w:t xml:space="preserve">A </w:t>
              </w:r>
              <w:r w:rsidRPr="003D7B57">
                <w:rPr>
                  <w:b/>
                  <w:color w:val="000000" w:themeColor="text1"/>
                  <w:sz w:val="20"/>
                </w:rPr>
                <w:t>satisfactory</w:t>
              </w:r>
              <w:r w:rsidRPr="003D7B57">
                <w:rPr>
                  <w:color w:val="000000" w:themeColor="text1"/>
                  <w:sz w:val="20"/>
                </w:rPr>
                <w:t xml:space="preserve"> understanding of theoretical concepts and principles so that they can be applied in practice</w:t>
              </w:r>
            </w:ins>
          </w:p>
        </w:tc>
        <w:tc>
          <w:tcPr>
            <w:tcW w:w="3543" w:type="dxa"/>
            <w:tcMar>
              <w:top w:w="57" w:type="dxa"/>
              <w:bottom w:w="57" w:type="dxa"/>
            </w:tcMar>
            <w:vAlign w:val="center"/>
          </w:tcPr>
          <w:p w14:paraId="49951B77" w14:textId="77777777" w:rsidR="003D7B57" w:rsidRPr="003D7B57" w:rsidRDefault="003D7B57" w:rsidP="003D7B57">
            <w:pPr>
              <w:spacing w:before="60" w:after="60"/>
              <w:ind w:left="113" w:right="113"/>
              <w:rPr>
                <w:ins w:id="77" w:author="Kevin Gregory" w:date="2021-02-17T15:06:00Z"/>
                <w:color w:val="000000" w:themeColor="text1"/>
                <w:sz w:val="20"/>
              </w:rPr>
            </w:pPr>
            <w:ins w:id="78" w:author="Kevin Gregory" w:date="2021-02-17T15:06:00Z">
              <w:r w:rsidRPr="003D7B57">
                <w:rPr>
                  <w:color w:val="000000" w:themeColor="text1"/>
                  <w:sz w:val="20"/>
                </w:rPr>
                <w:t>Correctly acquired responses have become habitual.  Actions can be performed confidently and efficiently</w:t>
              </w:r>
            </w:ins>
          </w:p>
        </w:tc>
      </w:tr>
    </w:tbl>
    <w:p w14:paraId="6D8209E4" w14:textId="77777777" w:rsidR="003D7B57" w:rsidRDefault="003D7B57" w:rsidP="00DB1A94">
      <w:pPr>
        <w:pStyle w:val="BodyText"/>
      </w:pPr>
    </w:p>
    <w:p w14:paraId="414B37AF" w14:textId="5186292B" w:rsidR="00DB1A94" w:rsidRDefault="006E10AE" w:rsidP="00DB1A94">
      <w:pPr>
        <w:pStyle w:val="Heading1"/>
      </w:pPr>
      <w:bookmarkStart w:id="79" w:name="_Toc449342123"/>
      <w:r>
        <w:rPr>
          <w:caps w:val="0"/>
        </w:rPr>
        <w:t>TEACHING MODULES</w:t>
      </w:r>
      <w:bookmarkEnd w:id="79"/>
    </w:p>
    <w:p w14:paraId="7DA3FCA7" w14:textId="77777777" w:rsidR="00DB1A94" w:rsidRDefault="00DB1A94" w:rsidP="00DB1A94">
      <w:pPr>
        <w:pStyle w:val="Heading1separatationline"/>
      </w:pPr>
    </w:p>
    <w:p w14:paraId="172088D5" w14:textId="77777777" w:rsidR="00DB1A94" w:rsidRPr="000B26C8" w:rsidRDefault="00DB1A94" w:rsidP="00325108">
      <w:pPr>
        <w:pStyle w:val="Tablecaption"/>
        <w:jc w:val="center"/>
      </w:pPr>
      <w:bookmarkStart w:id="80" w:name="_Toc449342163"/>
      <w:r>
        <w:t>Table of Teaching Modules</w:t>
      </w:r>
      <w:bookmarkEnd w:id="80"/>
    </w:p>
    <w:tbl>
      <w:tblPr>
        <w:tblW w:w="8949" w:type="dxa"/>
        <w:jc w:val="center"/>
        <w:tblLayout w:type="fixed"/>
        <w:tblLook w:val="0000" w:firstRow="0" w:lastRow="0" w:firstColumn="0" w:lastColumn="0" w:noHBand="0" w:noVBand="0"/>
      </w:tblPr>
      <w:tblGrid>
        <w:gridCol w:w="3124"/>
        <w:gridCol w:w="1126"/>
        <w:gridCol w:w="4699"/>
      </w:tblGrid>
      <w:tr w:rsidR="00325108" w:rsidRPr="001A35C8" w14:paraId="62E6A2B6" w14:textId="77777777" w:rsidTr="00325108">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7D446DF" w14:textId="77777777" w:rsidR="00325108" w:rsidRPr="0081138A" w:rsidRDefault="00325108" w:rsidP="00325108">
            <w:pPr>
              <w:pStyle w:val="Tableheading"/>
            </w:pPr>
            <w:r w:rsidRPr="0081138A">
              <w:t xml:space="preserve">Module </w:t>
            </w:r>
            <w:r>
              <w:t>T</w:t>
            </w:r>
            <w:r w:rsidRPr="0081138A">
              <w:t>itle</w:t>
            </w:r>
          </w:p>
        </w:tc>
        <w:tc>
          <w:tcPr>
            <w:tcW w:w="1126" w:type="dxa"/>
            <w:tcBorders>
              <w:top w:val="single" w:sz="6" w:space="0" w:color="000000"/>
              <w:left w:val="single" w:sz="4" w:space="0" w:color="000000"/>
              <w:bottom w:val="single" w:sz="4" w:space="0" w:color="000000"/>
              <w:right w:val="single" w:sz="4" w:space="0" w:color="000000"/>
            </w:tcBorders>
            <w:vAlign w:val="center"/>
          </w:tcPr>
          <w:p w14:paraId="55AFB7DF" w14:textId="77777777" w:rsidR="00325108" w:rsidRPr="0081138A" w:rsidRDefault="00325108" w:rsidP="00325108">
            <w:pPr>
              <w:pStyle w:val="Tableheading"/>
              <w:jc w:val="center"/>
            </w:pPr>
            <w:r w:rsidRPr="0081138A">
              <w:t>Time in hours</w:t>
            </w:r>
          </w:p>
        </w:tc>
        <w:tc>
          <w:tcPr>
            <w:tcW w:w="4699" w:type="dxa"/>
            <w:tcBorders>
              <w:top w:val="single" w:sz="6" w:space="0" w:color="000000"/>
              <w:left w:val="single" w:sz="4" w:space="0" w:color="000000"/>
              <w:bottom w:val="single" w:sz="4" w:space="0" w:color="000000"/>
              <w:right w:val="single" w:sz="4" w:space="0" w:color="000000"/>
            </w:tcBorders>
            <w:vAlign w:val="center"/>
          </w:tcPr>
          <w:p w14:paraId="512DBE34" w14:textId="77777777" w:rsidR="00325108" w:rsidRPr="0081138A" w:rsidRDefault="00325108" w:rsidP="00325108">
            <w:pPr>
              <w:pStyle w:val="Tableheading"/>
            </w:pPr>
            <w:r w:rsidRPr="0081138A">
              <w:t>Overview</w:t>
            </w:r>
          </w:p>
        </w:tc>
      </w:tr>
      <w:tr w:rsidR="00325108" w:rsidRPr="001A35C8" w14:paraId="24FCE9E3" w14:textId="77777777" w:rsidTr="00325108">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4FD0771" w14:textId="77777777" w:rsidR="00325108" w:rsidRPr="005A5150" w:rsidRDefault="00325108" w:rsidP="00325108">
            <w:pPr>
              <w:pStyle w:val="Tabletext"/>
            </w:pPr>
            <w:r>
              <w:t>Health and Safety</w:t>
            </w:r>
          </w:p>
        </w:tc>
        <w:tc>
          <w:tcPr>
            <w:tcW w:w="1126" w:type="dxa"/>
            <w:tcBorders>
              <w:top w:val="single" w:sz="6" w:space="0" w:color="000000"/>
              <w:left w:val="single" w:sz="4" w:space="0" w:color="000000"/>
              <w:bottom w:val="single" w:sz="4" w:space="0" w:color="000000"/>
              <w:right w:val="single" w:sz="4" w:space="0" w:color="000000"/>
            </w:tcBorders>
            <w:vAlign w:val="center"/>
          </w:tcPr>
          <w:p w14:paraId="3A136666" w14:textId="77777777" w:rsidR="00325108" w:rsidRPr="005A5150" w:rsidRDefault="00325108" w:rsidP="00325108">
            <w:pPr>
              <w:pStyle w:val="Tabletext"/>
            </w:pPr>
            <w:r>
              <w:t>1</w:t>
            </w:r>
          </w:p>
        </w:tc>
        <w:tc>
          <w:tcPr>
            <w:tcW w:w="4699" w:type="dxa"/>
            <w:tcBorders>
              <w:top w:val="single" w:sz="6" w:space="0" w:color="000000"/>
              <w:left w:val="single" w:sz="4" w:space="0" w:color="000000"/>
              <w:bottom w:val="single" w:sz="4" w:space="0" w:color="000000"/>
              <w:right w:val="single" w:sz="4" w:space="0" w:color="000000"/>
            </w:tcBorders>
          </w:tcPr>
          <w:p w14:paraId="154C238F" w14:textId="77777777" w:rsidR="00325108" w:rsidRPr="001A35C8" w:rsidRDefault="00325108" w:rsidP="00325108">
            <w:pPr>
              <w:pStyle w:val="Tabletext"/>
            </w:pPr>
            <w:r>
              <w:rPr>
                <w:rFonts w:cs="Arial"/>
              </w:rPr>
              <w:t>This module identifies the health and safety issues associated with plastic buoy maintenance</w:t>
            </w:r>
          </w:p>
        </w:tc>
      </w:tr>
      <w:tr w:rsidR="00325108" w:rsidRPr="001A35C8" w14:paraId="1258DFAA" w14:textId="77777777" w:rsidTr="0032510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5A56124" w14:textId="77777777" w:rsidR="00325108" w:rsidRPr="00385C08" w:rsidRDefault="00325108" w:rsidP="00325108">
            <w:pPr>
              <w:pStyle w:val="Tabletext"/>
            </w:pPr>
            <w:r w:rsidRPr="00385C08">
              <w:lastRenderedPageBreak/>
              <w:t xml:space="preserve">Types of </w:t>
            </w:r>
            <w:r>
              <w:t>plastic</w:t>
            </w:r>
            <w:r w:rsidRPr="00385C08">
              <w:t xml:space="preserve"> Buoys</w:t>
            </w:r>
          </w:p>
        </w:tc>
        <w:tc>
          <w:tcPr>
            <w:tcW w:w="1126" w:type="dxa"/>
            <w:tcBorders>
              <w:top w:val="single" w:sz="4" w:space="0" w:color="000000"/>
              <w:left w:val="single" w:sz="4" w:space="0" w:color="000000"/>
              <w:bottom w:val="single" w:sz="4" w:space="0" w:color="000000"/>
              <w:right w:val="single" w:sz="4" w:space="0" w:color="000000"/>
            </w:tcBorders>
            <w:vAlign w:val="center"/>
          </w:tcPr>
          <w:p w14:paraId="048C53FC" w14:textId="77777777" w:rsidR="00325108" w:rsidRPr="00385C08" w:rsidRDefault="00325108" w:rsidP="00325108">
            <w:pPr>
              <w:pStyle w:val="Tabletext"/>
            </w:pPr>
            <w:r w:rsidRPr="00385C08">
              <w:t>0.5</w:t>
            </w:r>
          </w:p>
        </w:tc>
        <w:tc>
          <w:tcPr>
            <w:tcW w:w="4699" w:type="dxa"/>
            <w:tcBorders>
              <w:top w:val="single" w:sz="4" w:space="0" w:color="000000"/>
              <w:left w:val="single" w:sz="4" w:space="0" w:color="000000"/>
              <w:bottom w:val="single" w:sz="4" w:space="0" w:color="000000"/>
              <w:right w:val="single" w:sz="4" w:space="0" w:color="000000"/>
            </w:tcBorders>
          </w:tcPr>
          <w:p w14:paraId="167E9CFA" w14:textId="77777777" w:rsidR="00325108" w:rsidRPr="00385C08" w:rsidRDefault="00325108" w:rsidP="00325108">
            <w:pPr>
              <w:pStyle w:val="Tabletext"/>
            </w:pPr>
            <w:r w:rsidRPr="00385C08">
              <w:t xml:space="preserve">This module describes the types of plastic buoys in common use </w:t>
            </w:r>
          </w:p>
        </w:tc>
      </w:tr>
      <w:tr w:rsidR="00325108" w:rsidRPr="001A35C8" w14:paraId="2522BF9D" w14:textId="77777777" w:rsidTr="00325108">
        <w:trPr>
          <w:trHeight w:val="7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689431D" w14:textId="77777777" w:rsidR="00325108" w:rsidRPr="005A5150" w:rsidRDefault="00325108" w:rsidP="00325108">
            <w:pPr>
              <w:pStyle w:val="Tabletext"/>
            </w:pPr>
            <w:r>
              <w:t>Afloat Maintenance</w:t>
            </w:r>
          </w:p>
        </w:tc>
        <w:tc>
          <w:tcPr>
            <w:tcW w:w="1126" w:type="dxa"/>
            <w:tcBorders>
              <w:top w:val="single" w:sz="4" w:space="0" w:color="000000"/>
              <w:left w:val="single" w:sz="4" w:space="0" w:color="000000"/>
              <w:bottom w:val="single" w:sz="4" w:space="0" w:color="000000"/>
              <w:right w:val="single" w:sz="4" w:space="0" w:color="000000"/>
            </w:tcBorders>
            <w:vAlign w:val="center"/>
          </w:tcPr>
          <w:p w14:paraId="0AE09EE2" w14:textId="77777777" w:rsidR="00325108" w:rsidRPr="005A5150" w:rsidRDefault="00325108" w:rsidP="00325108">
            <w:pPr>
              <w:pStyle w:val="Tabletext"/>
            </w:pPr>
            <w:r>
              <w:t>1</w:t>
            </w:r>
          </w:p>
        </w:tc>
        <w:tc>
          <w:tcPr>
            <w:tcW w:w="4699" w:type="dxa"/>
            <w:tcBorders>
              <w:top w:val="single" w:sz="4" w:space="0" w:color="000000"/>
              <w:left w:val="single" w:sz="4" w:space="0" w:color="000000"/>
              <w:bottom w:val="single" w:sz="4" w:space="0" w:color="000000"/>
              <w:right w:val="single" w:sz="4" w:space="0" w:color="000000"/>
            </w:tcBorders>
          </w:tcPr>
          <w:p w14:paraId="663BF494" w14:textId="77777777" w:rsidR="00325108" w:rsidRPr="001A35C8" w:rsidRDefault="00325108" w:rsidP="00325108">
            <w:pPr>
              <w:pStyle w:val="Tabletext"/>
              <w:rPr>
                <w:rFonts w:cs="Arial"/>
              </w:rPr>
            </w:pPr>
            <w:r w:rsidRPr="001A35C8">
              <w:rPr>
                <w:rFonts w:cs="Arial"/>
              </w:rPr>
              <w:t xml:space="preserve">This module </w:t>
            </w:r>
            <w:r>
              <w:rPr>
                <w:rFonts w:cs="Arial"/>
              </w:rPr>
              <w:t>describes maintenance that can be carried out whilst buoy is on station</w:t>
            </w:r>
          </w:p>
        </w:tc>
      </w:tr>
      <w:tr w:rsidR="00325108" w:rsidRPr="001A35C8" w14:paraId="174E64C4" w14:textId="77777777" w:rsidTr="00325108">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11DA873" w14:textId="77777777" w:rsidR="00325108" w:rsidRPr="005A5150" w:rsidRDefault="00325108" w:rsidP="00325108">
            <w:pPr>
              <w:pStyle w:val="Tabletext"/>
            </w:pPr>
            <w:r>
              <w:t>Ashore Maintenance – Dismantling/Rebuild</w:t>
            </w:r>
          </w:p>
        </w:tc>
        <w:tc>
          <w:tcPr>
            <w:tcW w:w="1126" w:type="dxa"/>
            <w:tcBorders>
              <w:top w:val="single" w:sz="4" w:space="0" w:color="000000"/>
              <w:left w:val="single" w:sz="4" w:space="0" w:color="000000"/>
              <w:bottom w:val="single" w:sz="4" w:space="0" w:color="000000"/>
              <w:right w:val="single" w:sz="4" w:space="0" w:color="000000"/>
            </w:tcBorders>
            <w:vAlign w:val="center"/>
          </w:tcPr>
          <w:p w14:paraId="29D42962" w14:textId="77777777" w:rsidR="00325108" w:rsidRPr="005A5150" w:rsidRDefault="00325108" w:rsidP="00325108">
            <w:pPr>
              <w:pStyle w:val="Tabletext"/>
            </w:pPr>
            <w:r>
              <w:t>2</w:t>
            </w:r>
          </w:p>
        </w:tc>
        <w:tc>
          <w:tcPr>
            <w:tcW w:w="4699" w:type="dxa"/>
            <w:tcBorders>
              <w:top w:val="single" w:sz="4" w:space="0" w:color="000000"/>
              <w:left w:val="single" w:sz="4" w:space="0" w:color="000000"/>
              <w:bottom w:val="single" w:sz="4" w:space="0" w:color="000000"/>
              <w:right w:val="single" w:sz="4" w:space="0" w:color="000000"/>
            </w:tcBorders>
            <w:vAlign w:val="center"/>
          </w:tcPr>
          <w:p w14:paraId="4B4453C4" w14:textId="77777777" w:rsidR="00325108" w:rsidRPr="005A5150" w:rsidRDefault="00325108" w:rsidP="00325108">
            <w:pPr>
              <w:pStyle w:val="Tabletext"/>
              <w:rPr>
                <w:rFonts w:cs="Arial"/>
              </w:rPr>
            </w:pPr>
            <w:r w:rsidRPr="001A35C8">
              <w:rPr>
                <w:rFonts w:cs="Arial"/>
              </w:rPr>
              <w:t xml:space="preserve">This module describes </w:t>
            </w:r>
            <w:r>
              <w:rPr>
                <w:rFonts w:cs="Arial"/>
              </w:rPr>
              <w:t>the dismantling and rebuild of the buoy in the shore facility</w:t>
            </w:r>
          </w:p>
        </w:tc>
      </w:tr>
      <w:tr w:rsidR="00325108" w:rsidRPr="001A35C8" w14:paraId="606A24ED" w14:textId="77777777" w:rsidTr="00325108">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57C6F85" w14:textId="77777777" w:rsidR="00325108" w:rsidRPr="005A5150" w:rsidRDefault="00325108" w:rsidP="00325108">
            <w:pPr>
              <w:pStyle w:val="Tabletext"/>
            </w:pPr>
            <w:r>
              <w:t>Standards</w:t>
            </w:r>
          </w:p>
        </w:tc>
        <w:tc>
          <w:tcPr>
            <w:tcW w:w="1126" w:type="dxa"/>
            <w:tcBorders>
              <w:top w:val="single" w:sz="4" w:space="0" w:color="000000"/>
              <w:left w:val="single" w:sz="4" w:space="0" w:color="000000"/>
              <w:bottom w:val="single" w:sz="4" w:space="0" w:color="000000"/>
              <w:right w:val="single" w:sz="4" w:space="0" w:color="000000"/>
            </w:tcBorders>
            <w:vAlign w:val="center"/>
          </w:tcPr>
          <w:p w14:paraId="01CF23A0" w14:textId="77777777" w:rsidR="00325108" w:rsidRDefault="00325108" w:rsidP="00325108">
            <w:pPr>
              <w:pStyle w:val="Tabletext"/>
            </w:pPr>
            <w:r>
              <w:t>0.5</w:t>
            </w:r>
          </w:p>
        </w:tc>
        <w:tc>
          <w:tcPr>
            <w:tcW w:w="4699" w:type="dxa"/>
            <w:tcBorders>
              <w:top w:val="single" w:sz="4" w:space="0" w:color="000000"/>
              <w:left w:val="single" w:sz="4" w:space="0" w:color="000000"/>
              <w:bottom w:val="single" w:sz="4" w:space="0" w:color="000000"/>
              <w:right w:val="single" w:sz="4" w:space="0" w:color="000000"/>
            </w:tcBorders>
          </w:tcPr>
          <w:p w14:paraId="02967098" w14:textId="77777777" w:rsidR="00325108" w:rsidRDefault="00325108" w:rsidP="00325108">
            <w:pPr>
              <w:pStyle w:val="Tabletext"/>
              <w:rPr>
                <w:rFonts w:cs="Arial"/>
              </w:rPr>
            </w:pPr>
            <w:r>
              <w:rPr>
                <w:rFonts w:cs="Arial"/>
              </w:rPr>
              <w:t xml:space="preserve">This module describes the international and local standards pertinent to </w:t>
            </w:r>
            <w:r>
              <w:t>plastic</w:t>
            </w:r>
            <w:r>
              <w:rPr>
                <w:rFonts w:cs="Arial"/>
              </w:rPr>
              <w:t xml:space="preserve"> buoys</w:t>
            </w:r>
          </w:p>
        </w:tc>
      </w:tr>
      <w:tr w:rsidR="00325108" w:rsidRPr="001A35C8" w14:paraId="66B035FC" w14:textId="77777777" w:rsidTr="00325108">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317814A" w14:textId="35C80980" w:rsidR="00325108" w:rsidRPr="005A5150" w:rsidRDefault="00325108" w:rsidP="00325108">
            <w:pPr>
              <w:pStyle w:val="Tabletext"/>
            </w:pPr>
            <w:r w:rsidRPr="005A5150">
              <w:t>Site visit</w:t>
            </w:r>
          </w:p>
        </w:tc>
        <w:tc>
          <w:tcPr>
            <w:tcW w:w="1126" w:type="dxa"/>
            <w:tcBorders>
              <w:top w:val="single" w:sz="4" w:space="0" w:color="000000"/>
              <w:left w:val="single" w:sz="4" w:space="0" w:color="000000"/>
              <w:bottom w:val="single" w:sz="4" w:space="0" w:color="000000"/>
              <w:right w:val="single" w:sz="4" w:space="0" w:color="000000"/>
            </w:tcBorders>
            <w:vAlign w:val="center"/>
          </w:tcPr>
          <w:p w14:paraId="17C7ED58" w14:textId="77777777" w:rsidR="00325108" w:rsidRPr="005A5150" w:rsidRDefault="00325108" w:rsidP="00325108">
            <w:pPr>
              <w:pStyle w:val="Tabletext"/>
            </w:pPr>
            <w:r>
              <w:t>4</w:t>
            </w:r>
          </w:p>
        </w:tc>
        <w:tc>
          <w:tcPr>
            <w:tcW w:w="4699" w:type="dxa"/>
            <w:tcBorders>
              <w:top w:val="single" w:sz="4" w:space="0" w:color="000000"/>
              <w:left w:val="single" w:sz="4" w:space="0" w:color="000000"/>
              <w:bottom w:val="single" w:sz="4" w:space="0" w:color="000000"/>
              <w:right w:val="single" w:sz="4" w:space="0" w:color="000000"/>
            </w:tcBorders>
          </w:tcPr>
          <w:p w14:paraId="6BE90D4D" w14:textId="77777777" w:rsidR="00325108" w:rsidRPr="001A35C8" w:rsidRDefault="00325108" w:rsidP="00325108">
            <w:pPr>
              <w:pStyle w:val="Tabletext"/>
              <w:rPr>
                <w:rFonts w:cs="Arial"/>
              </w:rPr>
            </w:pPr>
            <w:r>
              <w:rPr>
                <w:rFonts w:cs="Arial"/>
              </w:rPr>
              <w:t>To visit a buoy refurbishment facility to consolidate knowledge learned</w:t>
            </w:r>
          </w:p>
        </w:tc>
      </w:tr>
      <w:tr w:rsidR="00325108" w:rsidRPr="001A35C8" w14:paraId="0A1A80B3" w14:textId="77777777" w:rsidTr="00325108">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113FDDC" w14:textId="77777777" w:rsidR="00325108" w:rsidRPr="005A5150" w:rsidRDefault="00325108" w:rsidP="00325108">
            <w:pPr>
              <w:pStyle w:val="Tabletext"/>
            </w:pPr>
            <w:r w:rsidRPr="005A5150">
              <w:rPr>
                <w:b/>
                <w:bCs/>
              </w:rPr>
              <w:t xml:space="preserve">Total Hours: </w:t>
            </w:r>
          </w:p>
        </w:tc>
        <w:tc>
          <w:tcPr>
            <w:tcW w:w="1126" w:type="dxa"/>
            <w:tcBorders>
              <w:top w:val="single" w:sz="4" w:space="0" w:color="000000"/>
              <w:left w:val="single" w:sz="4" w:space="0" w:color="000000"/>
              <w:bottom w:val="single" w:sz="6" w:space="0" w:color="000000"/>
              <w:right w:val="single" w:sz="4" w:space="0" w:color="000000"/>
            </w:tcBorders>
            <w:vAlign w:val="center"/>
          </w:tcPr>
          <w:p w14:paraId="46FE9752" w14:textId="77777777" w:rsidR="00325108" w:rsidRPr="005A5150" w:rsidRDefault="00325108" w:rsidP="00325108">
            <w:pPr>
              <w:pStyle w:val="Tabletext"/>
              <w:rPr>
                <w:b/>
              </w:rPr>
            </w:pPr>
            <w:r>
              <w:rPr>
                <w:b/>
              </w:rPr>
              <w:t>9</w:t>
            </w:r>
          </w:p>
        </w:tc>
        <w:tc>
          <w:tcPr>
            <w:tcW w:w="4699" w:type="dxa"/>
            <w:tcBorders>
              <w:top w:val="single" w:sz="4" w:space="0" w:color="000000"/>
              <w:left w:val="single" w:sz="4" w:space="0" w:color="000000"/>
              <w:bottom w:val="single" w:sz="6" w:space="0" w:color="000000"/>
              <w:right w:val="single" w:sz="4" w:space="0" w:color="000000"/>
            </w:tcBorders>
          </w:tcPr>
          <w:p w14:paraId="2FFFF9AF" w14:textId="532AB78F" w:rsidR="00325108" w:rsidRPr="00226CE0" w:rsidRDefault="00EB0650" w:rsidP="00325108">
            <w:pPr>
              <w:pStyle w:val="Tabletext"/>
              <w:rPr>
                <w:color w:val="auto"/>
              </w:rPr>
            </w:pPr>
            <w:r w:rsidRPr="00226CE0">
              <w:rPr>
                <w:color w:val="auto"/>
              </w:rPr>
              <w:t>2</w:t>
            </w:r>
            <w:r w:rsidR="00325108" w:rsidRPr="00226CE0">
              <w:rPr>
                <w:color w:val="auto"/>
              </w:rPr>
              <w:t xml:space="preserve"> day</w:t>
            </w:r>
            <w:r w:rsidR="00226CE0" w:rsidRPr="00226CE0">
              <w:rPr>
                <w:color w:val="auto"/>
              </w:rPr>
              <w:t xml:space="preserve"> course</w:t>
            </w:r>
          </w:p>
        </w:tc>
      </w:tr>
    </w:tbl>
    <w:p w14:paraId="15058306" w14:textId="77777777" w:rsidR="00325108" w:rsidRDefault="00325108" w:rsidP="00325108">
      <w:pPr>
        <w:pStyle w:val="BodyText"/>
        <w:jc w:val="center"/>
      </w:pPr>
    </w:p>
    <w:p w14:paraId="36B09B78" w14:textId="3C43FA1C" w:rsidR="00325108" w:rsidRDefault="00325108" w:rsidP="00325108">
      <w:pPr>
        <w:pStyle w:val="Heading1"/>
        <w:rPr>
          <w:rFonts w:eastAsiaTheme="minorHAnsi"/>
        </w:rPr>
      </w:pPr>
      <w:bookmarkStart w:id="81" w:name="_Toc338403590"/>
      <w:bookmarkStart w:id="82" w:name="_Toc449342124"/>
      <w:r w:rsidRPr="00325108">
        <w:rPr>
          <w:rFonts w:eastAsiaTheme="minorHAnsi"/>
          <w:caps w:val="0"/>
        </w:rPr>
        <w:t>SPECIFIC COURSE RELATED TEACHING AIDS</w:t>
      </w:r>
      <w:bookmarkEnd w:id="81"/>
      <w:bookmarkEnd w:id="82"/>
    </w:p>
    <w:p w14:paraId="38E6B927" w14:textId="77777777" w:rsidR="00325108" w:rsidRPr="00325108" w:rsidRDefault="00325108" w:rsidP="00325108">
      <w:pPr>
        <w:pStyle w:val="Heading1separatationline"/>
      </w:pPr>
    </w:p>
    <w:p w14:paraId="30490CAF" w14:textId="3CCE9205" w:rsidR="00325108" w:rsidRPr="00325108" w:rsidRDefault="00325108" w:rsidP="00325108">
      <w:pPr>
        <w:pStyle w:val="BodyText"/>
      </w:pPr>
      <w:r w:rsidRPr="00325108">
        <w:t xml:space="preserve">This course involves both classroom instruction and a visit to a buoy refurbishment facility. Classrooms should be equipped with </w:t>
      </w:r>
      <w:ins w:id="83" w:author="Kevin Gregory" w:date="2021-02-17T15:07:00Z">
        <w:r w:rsidR="003D7B57">
          <w:t>appropriate teaching aids</w:t>
        </w:r>
      </w:ins>
      <w:del w:id="84" w:author="Kevin Gregory" w:date="2021-02-17T15:07:00Z">
        <w:r w:rsidRPr="00325108" w:rsidDel="003D7B57">
          <w:delText>blackboards, whiteboards, and overhead projectors</w:delText>
        </w:r>
      </w:del>
      <w:r w:rsidRPr="00325108">
        <w:t xml:space="preserve"> to enable presentation of the subject matter.</w:t>
      </w:r>
    </w:p>
    <w:p w14:paraId="6F3A567F" w14:textId="44586A76" w:rsidR="00325108" w:rsidRDefault="00325108" w:rsidP="00325108">
      <w:pPr>
        <w:pStyle w:val="Heading1"/>
        <w:rPr>
          <w:rFonts w:eastAsiaTheme="minorHAnsi"/>
          <w:caps w:val="0"/>
        </w:rPr>
      </w:pPr>
      <w:bookmarkStart w:id="85" w:name="_Toc449342125"/>
      <w:bookmarkStart w:id="86" w:name="_Toc322529522"/>
      <w:bookmarkStart w:id="87" w:name="_Toc322529571"/>
      <w:bookmarkStart w:id="88" w:name="_Toc338403591"/>
      <w:r>
        <w:rPr>
          <w:rFonts w:eastAsiaTheme="minorHAnsi"/>
          <w:caps w:val="0"/>
        </w:rPr>
        <w:t>ACRONYMS</w:t>
      </w:r>
      <w:bookmarkEnd w:id="85"/>
    </w:p>
    <w:p w14:paraId="2C153329" w14:textId="77777777" w:rsidR="00325108" w:rsidRDefault="00325108" w:rsidP="00325108">
      <w:pPr>
        <w:pStyle w:val="Heading1separatationline"/>
      </w:pPr>
    </w:p>
    <w:p w14:paraId="0C24656A" w14:textId="6B533FCA" w:rsidR="00D23611" w:rsidRDefault="00D23611" w:rsidP="00D23611">
      <w:pPr>
        <w:pStyle w:val="BodyText"/>
      </w:pPr>
      <w:r w:rsidRPr="003322BB">
        <w:t>To assist in the use of this model course, the following acronyms have been used:</w:t>
      </w:r>
    </w:p>
    <w:p w14:paraId="5F7F7896" w14:textId="77777777" w:rsidR="0055725E" w:rsidRPr="003322BB" w:rsidRDefault="0055725E" w:rsidP="0055725E">
      <w:pPr>
        <w:pStyle w:val="Acronym"/>
      </w:pPr>
      <w:r w:rsidRPr="003322BB">
        <w:t>AtoN</w:t>
      </w:r>
      <w:r w:rsidRPr="003322BB">
        <w:tab/>
        <w:t>Aid(s) to Navigation</w:t>
      </w:r>
    </w:p>
    <w:p w14:paraId="3841FF70" w14:textId="77777777" w:rsidR="0055725E" w:rsidRPr="003322BB" w:rsidRDefault="0055725E" w:rsidP="0055725E">
      <w:pPr>
        <w:pStyle w:val="Acronym"/>
      </w:pPr>
      <w:r w:rsidRPr="003322BB">
        <w:t>GRP</w:t>
      </w:r>
      <w:r w:rsidRPr="003322BB">
        <w:tab/>
        <w:t>Glass Reinforced Plastic</w:t>
      </w:r>
    </w:p>
    <w:p w14:paraId="56F14992" w14:textId="77777777" w:rsidR="0055725E" w:rsidRDefault="0055725E" w:rsidP="0055725E">
      <w:pPr>
        <w:pStyle w:val="Acronym"/>
      </w:pPr>
      <w:r w:rsidRPr="003322BB">
        <w:t>IALA</w:t>
      </w:r>
      <w:r w:rsidRPr="003322BB">
        <w:tab/>
        <w:t>International Association of Marine Aids to Navigation and Lighthouse Authorities</w:t>
      </w:r>
    </w:p>
    <w:p w14:paraId="1D264080" w14:textId="6CF9FB87" w:rsidR="006E10AE" w:rsidRPr="003322BB" w:rsidDel="003D7B57" w:rsidRDefault="006E10AE" w:rsidP="0055725E">
      <w:pPr>
        <w:pStyle w:val="Acronym"/>
        <w:rPr>
          <w:del w:id="89" w:author="Kevin Gregory" w:date="2021-02-17T15:07:00Z"/>
        </w:rPr>
      </w:pPr>
      <w:del w:id="90" w:author="Kevin Gregory" w:date="2021-02-17T15:07:00Z">
        <w:r w:rsidDel="003D7B57">
          <w:delText>L</w:delText>
        </w:r>
        <w:r w:rsidDel="003D7B57">
          <w:tab/>
          <w:delText>Level</w:delText>
        </w:r>
      </w:del>
    </w:p>
    <w:p w14:paraId="01A056BC" w14:textId="77777777" w:rsidR="0055725E" w:rsidRPr="003322BB" w:rsidRDefault="0055725E" w:rsidP="0055725E">
      <w:pPr>
        <w:pStyle w:val="Acronym"/>
      </w:pPr>
      <w:r w:rsidRPr="003322BB">
        <w:t>MBS</w:t>
      </w:r>
      <w:r w:rsidRPr="003322BB">
        <w:tab/>
        <w:t>IALA Maritime Buoyage System</w:t>
      </w:r>
    </w:p>
    <w:p w14:paraId="5B92FA30" w14:textId="77777777" w:rsidR="0055725E" w:rsidRPr="003322BB" w:rsidRDefault="0055725E" w:rsidP="0055725E">
      <w:pPr>
        <w:pStyle w:val="Acronym"/>
      </w:pPr>
      <w:r w:rsidRPr="003322BB">
        <w:t>SOLAS</w:t>
      </w:r>
      <w:r w:rsidRPr="003322BB">
        <w:tab/>
      </w:r>
      <w:r w:rsidRPr="003322BB">
        <w:rPr>
          <w:rFonts w:cs="Arial"/>
          <w:bCs/>
          <w:color w:val="000000" w:themeColor="text1"/>
        </w:rPr>
        <w:t>International Convention for the Safety of Life at Sea, 1974 (as amended)</w:t>
      </w:r>
    </w:p>
    <w:p w14:paraId="37C6740A" w14:textId="3094DC61" w:rsidR="00CA2D20" w:rsidRDefault="0055725E" w:rsidP="0055725E">
      <w:pPr>
        <w:pStyle w:val="Acronym"/>
      </w:pPr>
      <w:r w:rsidRPr="003322BB">
        <w:t>WWA</w:t>
      </w:r>
      <w:r w:rsidRPr="003322BB">
        <w:tab/>
        <w:t>World Wide Academy</w:t>
      </w:r>
    </w:p>
    <w:p w14:paraId="63F23924" w14:textId="2DC223F9" w:rsidR="00D25014" w:rsidRDefault="005D6A41" w:rsidP="00D25014">
      <w:pPr>
        <w:pStyle w:val="Heading1"/>
      </w:pPr>
      <w:bookmarkStart w:id="91" w:name="_Toc449342126"/>
      <w:r>
        <w:rPr>
          <w:caps w:val="0"/>
        </w:rPr>
        <w:t>DEFINITIONS</w:t>
      </w:r>
      <w:bookmarkEnd w:id="91"/>
    </w:p>
    <w:p w14:paraId="5E8712A3" w14:textId="77777777" w:rsidR="00D25014" w:rsidRDefault="00D25014" w:rsidP="00D25014">
      <w:pPr>
        <w:pStyle w:val="Heading1separatationline"/>
      </w:pPr>
    </w:p>
    <w:p w14:paraId="0A9669DD" w14:textId="14F00766" w:rsidR="00D25014" w:rsidRPr="00325108" w:rsidRDefault="00D25014" w:rsidP="00D25014">
      <w:pPr>
        <w:pStyle w:val="Acronym"/>
        <w:ind w:left="0" w:firstLine="0"/>
      </w:pPr>
      <w:r w:rsidRPr="00EE7D9E">
        <w:rPr>
          <w:lang w:val="en-US"/>
        </w:rPr>
        <w:t xml:space="preserve">The definition of terms used in this </w:t>
      </w:r>
      <w:del w:id="92" w:author="Kevin Gregory" w:date="2021-02-17T15:08:00Z">
        <w:r w:rsidRPr="00EE7D9E" w:rsidDel="003D7B57">
          <w:rPr>
            <w:lang w:val="en-US"/>
          </w:rPr>
          <w:delText xml:space="preserve">Guideline </w:delText>
        </w:r>
      </w:del>
      <w:ins w:id="93" w:author="Kevin Gregory" w:date="2021-02-17T15:08:00Z">
        <w:r w:rsidR="003D7B57">
          <w:rPr>
            <w:lang w:val="en-US"/>
          </w:rPr>
          <w:t>Model Course</w:t>
        </w:r>
        <w:r w:rsidR="003D7B57" w:rsidRPr="00EE7D9E">
          <w:rPr>
            <w:lang w:val="en-US"/>
          </w:rPr>
          <w:t xml:space="preserve"> </w:t>
        </w:r>
      </w:ins>
      <w:r w:rsidRPr="00EE7D9E">
        <w:rPr>
          <w:lang w:val="en-US"/>
        </w:rPr>
        <w:t xml:space="preserve">can be found in the International Dictionary of Marine Aids to Navigation (IALA Dictionary) at </w:t>
      </w:r>
      <w:hyperlink r:id="rId18" w:history="1">
        <w:r w:rsidRPr="00EE7D9E">
          <w:rPr>
            <w:rStyle w:val="Hyperlink"/>
            <w:lang w:val="en-US"/>
          </w:rPr>
          <w:t>http://www.iala-aism.org/wiki/dictionary</w:t>
        </w:r>
      </w:hyperlink>
    </w:p>
    <w:p w14:paraId="7D7850FD" w14:textId="412E32D7" w:rsidR="00325108" w:rsidRDefault="00325108" w:rsidP="00325108">
      <w:pPr>
        <w:pStyle w:val="Heading1"/>
        <w:rPr>
          <w:rFonts w:eastAsiaTheme="minorHAnsi"/>
          <w:caps w:val="0"/>
        </w:rPr>
      </w:pPr>
      <w:bookmarkStart w:id="94" w:name="_Toc449342127"/>
      <w:r w:rsidRPr="00325108">
        <w:rPr>
          <w:rFonts w:eastAsiaTheme="minorHAnsi"/>
          <w:caps w:val="0"/>
        </w:rPr>
        <w:t>REFERENCES</w:t>
      </w:r>
      <w:bookmarkEnd w:id="86"/>
      <w:bookmarkEnd w:id="87"/>
      <w:bookmarkEnd w:id="88"/>
      <w:bookmarkEnd w:id="94"/>
    </w:p>
    <w:p w14:paraId="7E99D982" w14:textId="77777777" w:rsidR="00325108" w:rsidRPr="00325108" w:rsidRDefault="00325108" w:rsidP="00325108">
      <w:pPr>
        <w:pStyle w:val="Heading1separatationline"/>
      </w:pPr>
    </w:p>
    <w:p w14:paraId="0BC7FBB1" w14:textId="648051D5" w:rsidR="00325108" w:rsidRPr="00325108" w:rsidRDefault="00325108" w:rsidP="00325108">
      <w:pPr>
        <w:pStyle w:val="BodyText"/>
      </w:pPr>
      <w:del w:id="95" w:author="Kevin Gregory" w:date="2021-02-17T15:09:00Z">
        <w:r w:rsidRPr="00325108" w:rsidDel="003D7B57">
          <w:delText>In addition to any specific references required by the Competent Authority, the</w:delText>
        </w:r>
      </w:del>
      <w:ins w:id="96" w:author="Kevin Gregory" w:date="2021-02-17T15:09:00Z">
        <w:r w:rsidR="003D7B57">
          <w:t>The</w:t>
        </w:r>
      </w:ins>
      <w:r w:rsidRPr="00325108">
        <w:t xml:space="preserve"> following material is relevant to this course:</w:t>
      </w:r>
    </w:p>
    <w:p w14:paraId="31F18DE6" w14:textId="3C72A023" w:rsidR="006E10AE" w:rsidRDefault="00325108" w:rsidP="00325108">
      <w:pPr>
        <w:pStyle w:val="List1"/>
      </w:pPr>
      <w:r w:rsidRPr="00325108">
        <w:t>IALA NAVGUIDE</w:t>
      </w:r>
      <w:r w:rsidR="006E10AE">
        <w:t>.</w:t>
      </w:r>
    </w:p>
    <w:p w14:paraId="20D836DD" w14:textId="7926D7C8" w:rsidR="003D7B57" w:rsidRDefault="003D7B57" w:rsidP="003D7B57">
      <w:pPr>
        <w:pStyle w:val="List1"/>
        <w:outlineLvl w:val="0"/>
        <w:rPr>
          <w:ins w:id="97" w:author="Kevin Gregory" w:date="2021-02-17T15:13:00Z"/>
        </w:rPr>
      </w:pPr>
      <w:ins w:id="98" w:author="Kevin Gregory" w:date="2021-02-17T15:08:00Z">
        <w:r w:rsidRPr="00781309">
          <w:t xml:space="preserve">IALA Recommendation R1001 on the </w:t>
        </w:r>
        <w:r w:rsidRPr="00C03071">
          <w:t>IALA Maritime Buoyage System (MBS).</w:t>
        </w:r>
      </w:ins>
    </w:p>
    <w:p w14:paraId="62311D26" w14:textId="50B9C3E7" w:rsidR="007215A7" w:rsidRDefault="007215A7" w:rsidP="003D7B57">
      <w:pPr>
        <w:pStyle w:val="List1"/>
        <w:outlineLvl w:val="0"/>
        <w:rPr>
          <w:ins w:id="99" w:author="Kevin Gregory" w:date="2021-02-17T15:08:00Z"/>
        </w:rPr>
      </w:pPr>
      <w:ins w:id="100" w:author="Kevin Gregory" w:date="2021-02-17T15:13:00Z">
        <w:r>
          <w:t>IALA Recommendation R0108 on Surface Colours used as Visual Signals on Aids to Navigation.</w:t>
        </w:r>
      </w:ins>
    </w:p>
    <w:p w14:paraId="120F597F" w14:textId="25148FAA" w:rsidR="00325108" w:rsidRPr="00325108" w:rsidRDefault="00FA3DFD" w:rsidP="00325108">
      <w:pPr>
        <w:pStyle w:val="List1"/>
      </w:pPr>
      <w:del w:id="101" w:author="Kevin Gregory" w:date="2021-02-17T15:08:00Z">
        <w:r w:rsidDel="003D7B57">
          <w:delText xml:space="preserve">IALA </w:delText>
        </w:r>
        <w:r w:rsidR="00325108" w:rsidRPr="00325108" w:rsidDel="003D7B57">
          <w:delText>MBS</w:delText>
        </w:r>
      </w:del>
      <w:r w:rsidR="006E10AE">
        <w:t>.</w:t>
      </w:r>
    </w:p>
    <w:p w14:paraId="7E11F51B" w14:textId="1AD8F869" w:rsidR="00325108" w:rsidDel="003D7B57" w:rsidRDefault="00325108" w:rsidP="00325108">
      <w:pPr>
        <w:pStyle w:val="List1"/>
        <w:rPr>
          <w:del w:id="102" w:author="Kevin Gregory" w:date="2021-02-17T15:08:00Z"/>
        </w:rPr>
      </w:pPr>
      <w:del w:id="103" w:author="Kevin Gregory" w:date="2021-02-17T15:08:00Z">
        <w:r w:rsidRPr="00325108" w:rsidDel="003D7B57">
          <w:delText xml:space="preserve">Technical documentation from </w:delText>
        </w:r>
        <w:r w:rsidDel="003D7B57">
          <w:delText>coating suppliers</w:delText>
        </w:r>
        <w:r w:rsidR="006E10AE" w:rsidDel="003D7B57">
          <w:delText>.</w:delText>
        </w:r>
      </w:del>
    </w:p>
    <w:p w14:paraId="7F923C70" w14:textId="169B9F65" w:rsidR="00CA2D20" w:rsidRDefault="00CA2D20" w:rsidP="00325108">
      <w:pPr>
        <w:pStyle w:val="List1"/>
      </w:pPr>
      <w:r>
        <w:lastRenderedPageBreak/>
        <w:t xml:space="preserve">IALA Guideline </w:t>
      </w:r>
      <w:ins w:id="104" w:author="Kevin Gregory" w:date="2021-02-17T15:09:00Z">
        <w:r w:rsidR="003D7B57">
          <w:t>G</w:t>
        </w:r>
      </w:ins>
      <w:r>
        <w:t>1006 on Plastic Buoys</w:t>
      </w:r>
      <w:r w:rsidR="006E10AE">
        <w:t>.</w:t>
      </w:r>
    </w:p>
    <w:p w14:paraId="7D8AF9B8" w14:textId="77777777" w:rsidR="00465491" w:rsidRPr="00093294" w:rsidRDefault="00465491">
      <w:pPr>
        <w:spacing w:after="200" w:line="276" w:lineRule="auto"/>
      </w:pPr>
      <w:r w:rsidRPr="00093294">
        <w:br w:type="page"/>
      </w:r>
    </w:p>
    <w:p w14:paraId="579B0712" w14:textId="7AFDE653" w:rsidR="00465491" w:rsidRPr="00093294" w:rsidRDefault="00513460" w:rsidP="00513460">
      <w:pPr>
        <w:pStyle w:val="Part"/>
      </w:pPr>
      <w:bookmarkStart w:id="105" w:name="_Toc442348089"/>
      <w:r w:rsidRPr="00093294">
        <w:lastRenderedPageBreak/>
        <w:t xml:space="preserve"> </w:t>
      </w:r>
      <w:bookmarkStart w:id="106" w:name="_Toc449342128"/>
      <w:r w:rsidR="00325108">
        <w:t>–</w:t>
      </w:r>
      <w:r w:rsidRPr="00093294">
        <w:t xml:space="preserve"> </w:t>
      </w:r>
      <w:bookmarkEnd w:id="105"/>
      <w:r w:rsidR="00325108">
        <w:t>TEACHING MODULES</w:t>
      </w:r>
      <w:bookmarkEnd w:id="106"/>
    </w:p>
    <w:p w14:paraId="716B27DC" w14:textId="49F0BBDA" w:rsidR="00465491" w:rsidRPr="00093294" w:rsidRDefault="006E10AE" w:rsidP="00C52B00">
      <w:pPr>
        <w:pStyle w:val="Heading1"/>
        <w:numPr>
          <w:ilvl w:val="0"/>
          <w:numId w:val="24"/>
        </w:numPr>
      </w:pPr>
      <w:bookmarkStart w:id="107" w:name="_Toc449342129"/>
      <w:r w:rsidRPr="00325108">
        <w:rPr>
          <w:caps w:val="0"/>
        </w:rPr>
        <w:t>MODULE 1 – HEALTH AND SAFETY</w:t>
      </w:r>
      <w:bookmarkEnd w:id="107"/>
    </w:p>
    <w:p w14:paraId="36E51976" w14:textId="77777777" w:rsidR="00465491" w:rsidRPr="00093294" w:rsidRDefault="00465491" w:rsidP="00465491">
      <w:pPr>
        <w:pStyle w:val="Heading1separatationline"/>
      </w:pPr>
    </w:p>
    <w:p w14:paraId="08416CDE" w14:textId="55E6BD9C" w:rsidR="00325108" w:rsidRDefault="00325108" w:rsidP="00325108">
      <w:pPr>
        <w:pStyle w:val="Heading2"/>
      </w:pPr>
      <w:bookmarkStart w:id="108" w:name="_Toc449342130"/>
      <w:r>
        <w:t>Scope</w:t>
      </w:r>
      <w:bookmarkEnd w:id="108"/>
    </w:p>
    <w:p w14:paraId="5335E6DE" w14:textId="77777777" w:rsidR="00325108" w:rsidRPr="00325108" w:rsidRDefault="00325108" w:rsidP="00325108">
      <w:pPr>
        <w:pStyle w:val="Heading2separationline"/>
      </w:pPr>
    </w:p>
    <w:p w14:paraId="50FA291C" w14:textId="77777777" w:rsidR="00325108" w:rsidRDefault="00325108" w:rsidP="00325108">
      <w:pPr>
        <w:pStyle w:val="BodyText"/>
      </w:pPr>
      <w:r>
        <w:t>This module describes the health and safety issues associated with plastic buoy maintenance.</w:t>
      </w:r>
    </w:p>
    <w:p w14:paraId="2807F44F" w14:textId="34F0A925" w:rsidR="00325108" w:rsidRDefault="00325108" w:rsidP="006979EC">
      <w:pPr>
        <w:pStyle w:val="Heading2"/>
      </w:pPr>
      <w:bookmarkStart w:id="109" w:name="_Toc449342131"/>
      <w:r>
        <w:t>Learning Objective</w:t>
      </w:r>
      <w:bookmarkEnd w:id="109"/>
    </w:p>
    <w:p w14:paraId="54344C12" w14:textId="77777777" w:rsidR="00325108" w:rsidRDefault="00325108" w:rsidP="00325108">
      <w:pPr>
        <w:pStyle w:val="BodyText"/>
      </w:pPr>
      <w:r>
        <w:t xml:space="preserve">To gain a </w:t>
      </w:r>
      <w:r w:rsidRPr="007215A7">
        <w:rPr>
          <w:bCs/>
          <w:rPrChange w:id="110" w:author="Kevin Gregory" w:date="2021-02-17T15:11:00Z">
            <w:rPr>
              <w:b/>
            </w:rPr>
          </w:rPrChange>
        </w:rPr>
        <w:t>satisfactory</w:t>
      </w:r>
      <w:r>
        <w:t xml:space="preserve"> understanding of the health and safety issues associated with the maintenance of plastic buoys.</w:t>
      </w:r>
    </w:p>
    <w:p w14:paraId="7557326A" w14:textId="0F95B7DA" w:rsidR="00325108" w:rsidRDefault="00325108" w:rsidP="006979EC">
      <w:pPr>
        <w:pStyle w:val="Heading2"/>
      </w:pPr>
      <w:bookmarkStart w:id="111" w:name="_Toc449342132"/>
      <w:r>
        <w:t>Syllabus</w:t>
      </w:r>
      <w:bookmarkEnd w:id="111"/>
    </w:p>
    <w:p w14:paraId="38FB931A" w14:textId="77777777" w:rsidR="00E80D41" w:rsidRPr="00E80D41" w:rsidRDefault="00E80D41" w:rsidP="00E80D41">
      <w:pPr>
        <w:pStyle w:val="Heading2separationline"/>
      </w:pPr>
    </w:p>
    <w:p w14:paraId="2D361195" w14:textId="18C49B6D" w:rsidR="00325108" w:rsidRDefault="00325108" w:rsidP="00E80D41">
      <w:pPr>
        <w:pStyle w:val="Heading3"/>
      </w:pPr>
      <w:bookmarkStart w:id="112" w:name="_Toc449342133"/>
      <w:r>
        <w:t>Lesson 1</w:t>
      </w:r>
      <w:r w:rsidR="00E80D41">
        <w:t xml:space="preserve"> - </w:t>
      </w:r>
      <w:r>
        <w:t>Health and Safety</w:t>
      </w:r>
      <w:bookmarkEnd w:id="112"/>
    </w:p>
    <w:p w14:paraId="0E4D4B63" w14:textId="55111B18" w:rsidR="00325108" w:rsidRDefault="00325108" w:rsidP="00E80D41">
      <w:pPr>
        <w:pStyle w:val="List1"/>
        <w:numPr>
          <w:ilvl w:val="0"/>
          <w:numId w:val="42"/>
        </w:numPr>
      </w:pPr>
      <w:r>
        <w:t>Personal Protective Equipment</w:t>
      </w:r>
      <w:r w:rsidR="00E80D41">
        <w:t>.</w:t>
      </w:r>
    </w:p>
    <w:p w14:paraId="4651C8AA" w14:textId="0C49490E" w:rsidR="00325108" w:rsidRDefault="00325108" w:rsidP="00E80D41">
      <w:pPr>
        <w:pStyle w:val="List1"/>
      </w:pPr>
      <w:r>
        <w:t>Use of mobile crane</w:t>
      </w:r>
      <w:r w:rsidR="00E80D41">
        <w:t>.</w:t>
      </w:r>
    </w:p>
    <w:p w14:paraId="4A8C0856" w14:textId="72844FB0" w:rsidR="00325108" w:rsidRDefault="00325108" w:rsidP="00E80D41">
      <w:pPr>
        <w:pStyle w:val="List1"/>
      </w:pPr>
      <w:r>
        <w:t>Control of heavy items being moved – buoy tipping and rolling</w:t>
      </w:r>
      <w:r w:rsidR="00E80D41">
        <w:t>.</w:t>
      </w:r>
    </w:p>
    <w:p w14:paraId="79289844" w14:textId="58F1F637" w:rsidR="00325108" w:rsidRDefault="00325108" w:rsidP="00E80D41">
      <w:pPr>
        <w:pStyle w:val="List1"/>
      </w:pPr>
      <w:r>
        <w:t>Fork lift trucks</w:t>
      </w:r>
      <w:r w:rsidR="00E80D41">
        <w:t>.</w:t>
      </w:r>
    </w:p>
    <w:p w14:paraId="25665E6B" w14:textId="557F8FBE" w:rsidR="00325108" w:rsidRDefault="00325108" w:rsidP="00E80D41">
      <w:pPr>
        <w:pStyle w:val="List1"/>
      </w:pPr>
      <w:r>
        <w:t>High pressure water jet</w:t>
      </w:r>
      <w:r w:rsidR="00E80D41">
        <w:t>.</w:t>
      </w:r>
    </w:p>
    <w:p w14:paraId="6340F022" w14:textId="19BA5E38" w:rsidR="00325108" w:rsidRDefault="00325108" w:rsidP="00E80D41">
      <w:pPr>
        <w:pStyle w:val="List1"/>
      </w:pPr>
      <w:r>
        <w:t>Working at heights</w:t>
      </w:r>
      <w:r w:rsidR="00E80D41">
        <w:t>.</w:t>
      </w:r>
    </w:p>
    <w:p w14:paraId="0AE515A3" w14:textId="1DBD36EE" w:rsidR="00325108" w:rsidRDefault="00325108" w:rsidP="00325108">
      <w:pPr>
        <w:pStyle w:val="List1"/>
      </w:pPr>
      <w:r>
        <w:t>General hand tools</w:t>
      </w:r>
      <w:r w:rsidR="00E80D41">
        <w:t>.</w:t>
      </w:r>
    </w:p>
    <w:p w14:paraId="117BD4A7" w14:textId="7721ABC6" w:rsidR="00325108" w:rsidRDefault="006E10AE" w:rsidP="00E80D41">
      <w:pPr>
        <w:pStyle w:val="Heading1"/>
        <w:rPr>
          <w:caps w:val="0"/>
        </w:rPr>
      </w:pPr>
      <w:bookmarkStart w:id="113" w:name="_Toc449342134"/>
      <w:r>
        <w:rPr>
          <w:caps w:val="0"/>
        </w:rPr>
        <w:t>MODULE 2 – TYPES OF PLASTIC BUOYS</w:t>
      </w:r>
      <w:bookmarkEnd w:id="113"/>
    </w:p>
    <w:p w14:paraId="5A39112F" w14:textId="77777777" w:rsidR="00E80D41" w:rsidRPr="00E80D41" w:rsidRDefault="00E80D41" w:rsidP="00E80D41">
      <w:pPr>
        <w:pStyle w:val="Heading1separatationline"/>
      </w:pPr>
    </w:p>
    <w:p w14:paraId="5699B441" w14:textId="2D26C5ED" w:rsidR="00325108" w:rsidRDefault="00E80D41" w:rsidP="00E80D41">
      <w:pPr>
        <w:pStyle w:val="Heading2"/>
      </w:pPr>
      <w:bookmarkStart w:id="114" w:name="_Toc449342135"/>
      <w:r>
        <w:t>Scope</w:t>
      </w:r>
      <w:bookmarkEnd w:id="114"/>
    </w:p>
    <w:p w14:paraId="4383E39F" w14:textId="77777777" w:rsidR="00E80D41" w:rsidRPr="00E80D41" w:rsidRDefault="00E80D41" w:rsidP="00E80D41">
      <w:pPr>
        <w:pStyle w:val="Heading2separationline"/>
      </w:pPr>
    </w:p>
    <w:p w14:paraId="61A4F42F" w14:textId="77777777" w:rsidR="00325108" w:rsidRDefault="00325108" w:rsidP="00325108">
      <w:pPr>
        <w:pStyle w:val="BodyText"/>
      </w:pPr>
      <w:r>
        <w:t>This module describes the types of plastic buoys in common use.</w:t>
      </w:r>
    </w:p>
    <w:p w14:paraId="10388F5C" w14:textId="414DE7EB" w:rsidR="00325108" w:rsidRDefault="00E80D41" w:rsidP="00E80D41">
      <w:pPr>
        <w:pStyle w:val="Heading2"/>
      </w:pPr>
      <w:bookmarkStart w:id="115" w:name="_Toc449342136"/>
      <w:r>
        <w:t>Learning Objective</w:t>
      </w:r>
      <w:bookmarkEnd w:id="115"/>
    </w:p>
    <w:p w14:paraId="783917AB" w14:textId="77777777" w:rsidR="00E80D41" w:rsidRPr="00E80D41" w:rsidRDefault="00E80D41" w:rsidP="00E80D41">
      <w:pPr>
        <w:pStyle w:val="Heading2separationline"/>
      </w:pPr>
    </w:p>
    <w:p w14:paraId="64E07F8E" w14:textId="77777777" w:rsidR="00325108" w:rsidRDefault="00325108" w:rsidP="00325108">
      <w:pPr>
        <w:pStyle w:val="BodyText"/>
      </w:pPr>
      <w:r>
        <w:t xml:space="preserve">To gain a </w:t>
      </w:r>
      <w:r w:rsidRPr="007215A7">
        <w:rPr>
          <w:bCs/>
          <w:rPrChange w:id="116" w:author="Kevin Gregory" w:date="2021-02-17T15:11:00Z">
            <w:rPr>
              <w:b/>
            </w:rPr>
          </w:rPrChange>
        </w:rPr>
        <w:t>satisfactory</w:t>
      </w:r>
      <w:r>
        <w:t xml:space="preserve"> understanding of plastic buoys in common use.</w:t>
      </w:r>
    </w:p>
    <w:p w14:paraId="138A6133" w14:textId="64C6F251" w:rsidR="00325108" w:rsidRDefault="00325108" w:rsidP="00E80D41">
      <w:pPr>
        <w:pStyle w:val="Heading2"/>
      </w:pPr>
      <w:bookmarkStart w:id="117" w:name="_Toc449342137"/>
      <w:r>
        <w:t>Syllabus</w:t>
      </w:r>
      <w:bookmarkEnd w:id="117"/>
    </w:p>
    <w:p w14:paraId="3F4B065C" w14:textId="77777777" w:rsidR="00E80D41" w:rsidRPr="00E80D41" w:rsidRDefault="00E80D41" w:rsidP="00E80D41">
      <w:pPr>
        <w:pStyle w:val="Heading2separationline"/>
      </w:pPr>
    </w:p>
    <w:p w14:paraId="3EBFA99C" w14:textId="7842FDE3" w:rsidR="00325108" w:rsidRDefault="00E80D41" w:rsidP="00E80D41">
      <w:pPr>
        <w:pStyle w:val="Heading3"/>
      </w:pPr>
      <w:bookmarkStart w:id="118" w:name="_Toc449342138"/>
      <w:r>
        <w:t xml:space="preserve">Lesson 1 - </w:t>
      </w:r>
      <w:r w:rsidR="00325108">
        <w:t>Types of Plastic Buoys</w:t>
      </w:r>
      <w:bookmarkEnd w:id="118"/>
    </w:p>
    <w:p w14:paraId="59DA9578" w14:textId="7EF0FEDB" w:rsidR="00325108" w:rsidRDefault="00325108" w:rsidP="00E80D41">
      <w:pPr>
        <w:pStyle w:val="List1"/>
        <w:numPr>
          <w:ilvl w:val="0"/>
          <w:numId w:val="43"/>
        </w:numPr>
      </w:pPr>
      <w:r>
        <w:t>Polyethylene buoys</w:t>
      </w:r>
      <w:r w:rsidR="00E80D41">
        <w:t>.</w:t>
      </w:r>
    </w:p>
    <w:p w14:paraId="31A50798" w14:textId="7E6E12D0" w:rsidR="00325108" w:rsidRDefault="00325108" w:rsidP="00E80D41">
      <w:pPr>
        <w:pStyle w:val="List1"/>
      </w:pPr>
      <w:r>
        <w:t>Glass Reinforced Plastic (GRP) buoys</w:t>
      </w:r>
      <w:r w:rsidR="00E80D41">
        <w:t>.</w:t>
      </w:r>
    </w:p>
    <w:p w14:paraId="23211462" w14:textId="5FD4AE1F" w:rsidR="00325108" w:rsidRDefault="00325108" w:rsidP="00E80D41">
      <w:pPr>
        <w:pStyle w:val="List1"/>
      </w:pPr>
      <w:r>
        <w:t>Polyurethane / elastomer coated foam buoys</w:t>
      </w:r>
      <w:r w:rsidR="00E80D41">
        <w:t>.</w:t>
      </w:r>
    </w:p>
    <w:p w14:paraId="4717B5FD" w14:textId="1F39A6CA" w:rsidR="00325108" w:rsidRDefault="00E80D41" w:rsidP="00E80D41">
      <w:pPr>
        <w:pStyle w:val="List1"/>
      </w:pPr>
      <w:r>
        <w:t>Composite assemblies.</w:t>
      </w:r>
    </w:p>
    <w:p w14:paraId="22642C75" w14:textId="01C05DA4" w:rsidR="00325108" w:rsidRDefault="00325108" w:rsidP="00325108">
      <w:pPr>
        <w:pStyle w:val="List1"/>
      </w:pPr>
      <w:r>
        <w:t>Ballast weights</w:t>
      </w:r>
      <w:r w:rsidR="00E80D41">
        <w:t>.</w:t>
      </w:r>
    </w:p>
    <w:p w14:paraId="780A54E6" w14:textId="1EBB2058" w:rsidR="00325108" w:rsidRDefault="006E10AE" w:rsidP="00E80D41">
      <w:pPr>
        <w:pStyle w:val="Heading1"/>
        <w:rPr>
          <w:caps w:val="0"/>
        </w:rPr>
      </w:pPr>
      <w:bookmarkStart w:id="119" w:name="_Toc449342139"/>
      <w:r>
        <w:rPr>
          <w:caps w:val="0"/>
        </w:rPr>
        <w:t>MODULE 3 – AFLOAT MAINTENANCE</w:t>
      </w:r>
      <w:bookmarkEnd w:id="119"/>
    </w:p>
    <w:p w14:paraId="2F69F080" w14:textId="77777777" w:rsidR="00E80D41" w:rsidRPr="00E80D41" w:rsidRDefault="00E80D41" w:rsidP="00E80D41">
      <w:pPr>
        <w:pStyle w:val="Heading1separatationline"/>
      </w:pPr>
    </w:p>
    <w:p w14:paraId="3F67F7F0" w14:textId="0994E034" w:rsidR="00325108" w:rsidRDefault="00E80D41" w:rsidP="00E80D41">
      <w:pPr>
        <w:pStyle w:val="Heading2"/>
      </w:pPr>
      <w:bookmarkStart w:id="120" w:name="_Toc449342140"/>
      <w:r>
        <w:t>Scope</w:t>
      </w:r>
      <w:bookmarkEnd w:id="120"/>
    </w:p>
    <w:p w14:paraId="0E3C2E87" w14:textId="77777777" w:rsidR="00E80D41" w:rsidRPr="00E80D41" w:rsidRDefault="00E80D41" w:rsidP="00E80D41">
      <w:pPr>
        <w:pStyle w:val="Heading2separationline"/>
      </w:pPr>
    </w:p>
    <w:p w14:paraId="129F79BF" w14:textId="77777777" w:rsidR="00325108" w:rsidRDefault="00325108" w:rsidP="00325108">
      <w:pPr>
        <w:pStyle w:val="BodyText"/>
      </w:pPr>
      <w:r>
        <w:t>This module describes how plastic buoys can be maintained afloat.</w:t>
      </w:r>
    </w:p>
    <w:p w14:paraId="1B0FE496" w14:textId="77777777" w:rsidR="00E80D41" w:rsidRDefault="00E80D41">
      <w:pPr>
        <w:spacing w:after="200" w:line="276" w:lineRule="auto"/>
        <w:rPr>
          <w:rFonts w:asciiTheme="majorHAnsi" w:eastAsiaTheme="majorEastAsia" w:hAnsiTheme="majorHAnsi" w:cstheme="majorBidi"/>
          <w:b/>
          <w:bCs/>
          <w:caps/>
          <w:color w:val="00AFAA"/>
          <w:sz w:val="24"/>
          <w:szCs w:val="24"/>
        </w:rPr>
      </w:pPr>
      <w:r>
        <w:br w:type="page"/>
      </w:r>
    </w:p>
    <w:p w14:paraId="0B0E59C6" w14:textId="1A49C4CE" w:rsidR="00325108" w:rsidRDefault="00E80D41" w:rsidP="00E80D41">
      <w:pPr>
        <w:pStyle w:val="Heading2"/>
      </w:pPr>
      <w:bookmarkStart w:id="121" w:name="_Toc449342141"/>
      <w:r>
        <w:lastRenderedPageBreak/>
        <w:t>Learning Objective</w:t>
      </w:r>
      <w:bookmarkEnd w:id="121"/>
    </w:p>
    <w:p w14:paraId="7D0642BC" w14:textId="77777777" w:rsidR="00E80D41" w:rsidRPr="00E80D41" w:rsidRDefault="00E80D41" w:rsidP="00E80D41">
      <w:pPr>
        <w:pStyle w:val="Heading2separationline"/>
      </w:pPr>
    </w:p>
    <w:p w14:paraId="4096BC0C" w14:textId="77777777" w:rsidR="00325108" w:rsidRDefault="00325108" w:rsidP="00325108">
      <w:pPr>
        <w:pStyle w:val="BodyText"/>
      </w:pPr>
      <w:r>
        <w:t xml:space="preserve">To gain a </w:t>
      </w:r>
      <w:r w:rsidRPr="007215A7">
        <w:rPr>
          <w:bCs/>
          <w:rPrChange w:id="122" w:author="Kevin Gregory" w:date="2021-02-17T15:12:00Z">
            <w:rPr>
              <w:b/>
            </w:rPr>
          </w:rPrChange>
        </w:rPr>
        <w:t>satisfactory</w:t>
      </w:r>
      <w:r>
        <w:t xml:space="preserve"> understanding of how plastic buoys can be maintained afloat.</w:t>
      </w:r>
    </w:p>
    <w:p w14:paraId="71B8FE42" w14:textId="4BC1087C" w:rsidR="00325108" w:rsidRDefault="00325108" w:rsidP="00E80D41">
      <w:pPr>
        <w:pStyle w:val="Heading2"/>
      </w:pPr>
      <w:bookmarkStart w:id="123" w:name="_Toc449342142"/>
      <w:r>
        <w:t>Syllabus</w:t>
      </w:r>
      <w:bookmarkEnd w:id="123"/>
    </w:p>
    <w:p w14:paraId="476F6D84" w14:textId="77777777" w:rsidR="00E80D41" w:rsidRPr="00E80D41" w:rsidRDefault="00E80D41" w:rsidP="00E80D41">
      <w:pPr>
        <w:pStyle w:val="Heading2separationline"/>
      </w:pPr>
    </w:p>
    <w:p w14:paraId="60FF2B60" w14:textId="78D34715" w:rsidR="00325108" w:rsidRDefault="00E80D41" w:rsidP="00E80D41">
      <w:pPr>
        <w:pStyle w:val="Heading3"/>
      </w:pPr>
      <w:bookmarkStart w:id="124" w:name="_Toc449342143"/>
      <w:r>
        <w:t xml:space="preserve">Lesson 1 - </w:t>
      </w:r>
      <w:r w:rsidR="00325108">
        <w:t>Inspection</w:t>
      </w:r>
      <w:bookmarkEnd w:id="124"/>
    </w:p>
    <w:p w14:paraId="382FF664" w14:textId="3B201FBC" w:rsidR="00325108" w:rsidRDefault="00325108" w:rsidP="00E80D41">
      <w:pPr>
        <w:pStyle w:val="List1"/>
        <w:numPr>
          <w:ilvl w:val="0"/>
          <w:numId w:val="44"/>
        </w:numPr>
      </w:pPr>
      <w:r>
        <w:t>Review of cleaning – high pressure water/mechanical (scrapers)</w:t>
      </w:r>
      <w:r w:rsidR="00E80D41">
        <w:t>.</w:t>
      </w:r>
    </w:p>
    <w:p w14:paraId="230C1F1D" w14:textId="5A6E4790" w:rsidR="00325108" w:rsidRDefault="00325108" w:rsidP="00E80D41">
      <w:pPr>
        <w:pStyle w:val="List1"/>
      </w:pPr>
      <w:r>
        <w:t>Surface/colour/coating condition</w:t>
      </w:r>
      <w:r w:rsidR="00E80D41">
        <w:t>.</w:t>
      </w:r>
    </w:p>
    <w:p w14:paraId="23126BA3" w14:textId="53BC381A" w:rsidR="00325108" w:rsidRDefault="00325108" w:rsidP="00E80D41">
      <w:pPr>
        <w:pStyle w:val="List1"/>
      </w:pPr>
      <w:r>
        <w:t>Mooring eye wear</w:t>
      </w:r>
      <w:r w:rsidR="00E80D41">
        <w:t>.</w:t>
      </w:r>
    </w:p>
    <w:p w14:paraId="14B8065D" w14:textId="76C120A6" w:rsidR="00325108" w:rsidRDefault="00325108" w:rsidP="00E80D41">
      <w:pPr>
        <w:pStyle w:val="List1"/>
      </w:pPr>
      <w:r>
        <w:t>Damage inspection</w:t>
      </w:r>
      <w:r w:rsidR="00E80D41">
        <w:t>.</w:t>
      </w:r>
    </w:p>
    <w:p w14:paraId="72D8CF76" w14:textId="77777777" w:rsidR="00325108" w:rsidRDefault="00325108" w:rsidP="00E80D41">
      <w:pPr>
        <w:pStyle w:val="Heading3"/>
      </w:pPr>
      <w:bookmarkStart w:id="125" w:name="_Toc449342144"/>
      <w:r>
        <w:t>Lesson 2 – Maintenance</w:t>
      </w:r>
      <w:bookmarkEnd w:id="125"/>
    </w:p>
    <w:p w14:paraId="029BCC1F" w14:textId="6A0E6D06" w:rsidR="00325108" w:rsidRDefault="00325108" w:rsidP="00E80D41">
      <w:pPr>
        <w:pStyle w:val="List1"/>
        <w:numPr>
          <w:ilvl w:val="0"/>
          <w:numId w:val="45"/>
        </w:numPr>
      </w:pPr>
      <w:r>
        <w:t>Localised painting</w:t>
      </w:r>
      <w:r w:rsidR="00E80D41">
        <w:t>.</w:t>
      </w:r>
    </w:p>
    <w:p w14:paraId="2DF26441" w14:textId="46796E99" w:rsidR="00325108" w:rsidRDefault="00325108" w:rsidP="00E80D41">
      <w:pPr>
        <w:pStyle w:val="List1"/>
      </w:pPr>
      <w:r>
        <w:t>Review of marine growth and guano removal</w:t>
      </w:r>
      <w:r w:rsidR="00E80D41">
        <w:t>.</w:t>
      </w:r>
    </w:p>
    <w:p w14:paraId="46FCE4C9" w14:textId="3B94C13E" w:rsidR="00325108" w:rsidRDefault="00325108" w:rsidP="00E80D41">
      <w:pPr>
        <w:pStyle w:val="List1"/>
      </w:pPr>
      <w:r>
        <w:t>Mooring eye wear build up or mooring eye replacement</w:t>
      </w:r>
      <w:r w:rsidR="00E80D41">
        <w:t>.</w:t>
      </w:r>
    </w:p>
    <w:p w14:paraId="68C1B6FA" w14:textId="54C6434F" w:rsidR="00325108" w:rsidRDefault="00325108" w:rsidP="00E80D41">
      <w:pPr>
        <w:pStyle w:val="List1"/>
      </w:pPr>
      <w:r>
        <w:t>Surface colour fading</w:t>
      </w:r>
      <w:r w:rsidR="00E80D41">
        <w:t>.</w:t>
      </w:r>
    </w:p>
    <w:p w14:paraId="6A958F53" w14:textId="5390027F" w:rsidR="00325108" w:rsidRDefault="006E10AE" w:rsidP="00E80D41">
      <w:pPr>
        <w:pStyle w:val="Heading1"/>
      </w:pPr>
      <w:bookmarkStart w:id="126" w:name="_Toc449342145"/>
      <w:r>
        <w:rPr>
          <w:caps w:val="0"/>
        </w:rPr>
        <w:t>MODULE 4 – ASHORE MAINTENANCE – DISMANTLING AND REBUILD</w:t>
      </w:r>
      <w:bookmarkEnd w:id="126"/>
    </w:p>
    <w:p w14:paraId="7A2B46F9" w14:textId="77777777" w:rsidR="00E80D41" w:rsidRPr="00E80D41" w:rsidRDefault="00E80D41" w:rsidP="00E80D41">
      <w:pPr>
        <w:pStyle w:val="Heading1separatationline"/>
      </w:pPr>
    </w:p>
    <w:p w14:paraId="06A862AF" w14:textId="4923B6DE" w:rsidR="00325108" w:rsidRDefault="00E80D41" w:rsidP="00E80D41">
      <w:pPr>
        <w:pStyle w:val="Heading2"/>
      </w:pPr>
      <w:bookmarkStart w:id="127" w:name="_Toc449342146"/>
      <w:r>
        <w:t>Scope</w:t>
      </w:r>
      <w:bookmarkEnd w:id="127"/>
    </w:p>
    <w:p w14:paraId="7178FA35" w14:textId="77777777" w:rsidR="00E80D41" w:rsidRPr="00E80D41" w:rsidRDefault="00E80D41" w:rsidP="00E80D41">
      <w:pPr>
        <w:pStyle w:val="Heading2separationline"/>
      </w:pPr>
    </w:p>
    <w:p w14:paraId="04DE8CE6" w14:textId="77777777" w:rsidR="00325108" w:rsidRDefault="00325108" w:rsidP="00325108">
      <w:pPr>
        <w:pStyle w:val="BodyText"/>
      </w:pPr>
      <w:r>
        <w:t>This module describes the maintenance of plastic buoys at a maintenance facility ashore.</w:t>
      </w:r>
    </w:p>
    <w:p w14:paraId="68D0054E" w14:textId="36C2E4C8" w:rsidR="00325108" w:rsidRDefault="00E80D41" w:rsidP="00E80D41">
      <w:pPr>
        <w:pStyle w:val="Heading2"/>
      </w:pPr>
      <w:bookmarkStart w:id="128" w:name="_Toc449342147"/>
      <w:r>
        <w:t>Learning Objective</w:t>
      </w:r>
      <w:bookmarkEnd w:id="128"/>
    </w:p>
    <w:p w14:paraId="383DD28B" w14:textId="77777777" w:rsidR="00E80D41" w:rsidRPr="00E80D41" w:rsidRDefault="00E80D41" w:rsidP="00E80D41">
      <w:pPr>
        <w:pStyle w:val="Heading2separationline"/>
      </w:pPr>
    </w:p>
    <w:p w14:paraId="0F68728E" w14:textId="77777777" w:rsidR="00325108" w:rsidRDefault="00325108" w:rsidP="00325108">
      <w:pPr>
        <w:pStyle w:val="BodyText"/>
      </w:pPr>
      <w:r>
        <w:t xml:space="preserve">To gain a </w:t>
      </w:r>
      <w:r w:rsidRPr="007215A7">
        <w:rPr>
          <w:bCs/>
          <w:rPrChange w:id="129" w:author="Kevin Gregory" w:date="2021-02-17T15:12:00Z">
            <w:rPr>
              <w:b/>
            </w:rPr>
          </w:rPrChange>
        </w:rPr>
        <w:t>satisfactory</w:t>
      </w:r>
      <w:r>
        <w:t xml:space="preserve"> understanding of the maintenance of plastic buoys at a shore facility.</w:t>
      </w:r>
    </w:p>
    <w:p w14:paraId="34FF76AC" w14:textId="4B30139A" w:rsidR="00325108" w:rsidRDefault="00E80D41" w:rsidP="00E80D41">
      <w:pPr>
        <w:pStyle w:val="Heading2"/>
      </w:pPr>
      <w:bookmarkStart w:id="130" w:name="_Toc449342148"/>
      <w:r>
        <w:t>Syllabus</w:t>
      </w:r>
      <w:bookmarkEnd w:id="130"/>
    </w:p>
    <w:p w14:paraId="1413805C" w14:textId="77777777" w:rsidR="00E80D41" w:rsidRPr="00E80D41" w:rsidRDefault="00E80D41" w:rsidP="00E80D41">
      <w:pPr>
        <w:pStyle w:val="Heading2separationline"/>
      </w:pPr>
    </w:p>
    <w:p w14:paraId="47786A18" w14:textId="7F294054" w:rsidR="00325108" w:rsidRDefault="00E80D41" w:rsidP="00E80D41">
      <w:pPr>
        <w:pStyle w:val="Heading3"/>
      </w:pPr>
      <w:bookmarkStart w:id="131" w:name="_Toc449342149"/>
      <w:r>
        <w:t xml:space="preserve">Lesson 1 - </w:t>
      </w:r>
      <w:r w:rsidR="00325108">
        <w:t>Dismantling</w:t>
      </w:r>
      <w:bookmarkEnd w:id="131"/>
    </w:p>
    <w:p w14:paraId="718AEABD" w14:textId="4EF7498D" w:rsidR="00325108" w:rsidRDefault="00325108" w:rsidP="00E80D41">
      <w:pPr>
        <w:pStyle w:val="List1"/>
        <w:numPr>
          <w:ilvl w:val="0"/>
          <w:numId w:val="46"/>
        </w:numPr>
      </w:pPr>
      <w:r>
        <w:t>Marine growth removal</w:t>
      </w:r>
      <w:r w:rsidR="00E80D41">
        <w:t>.</w:t>
      </w:r>
    </w:p>
    <w:p w14:paraId="795C548F" w14:textId="7FCD8527" w:rsidR="00325108" w:rsidRDefault="00325108" w:rsidP="00E80D41">
      <w:pPr>
        <w:pStyle w:val="List1"/>
      </w:pPr>
      <w:r>
        <w:t>Tail tube/ballast dismantling</w:t>
      </w:r>
      <w:r w:rsidR="00E80D41">
        <w:t>.</w:t>
      </w:r>
    </w:p>
    <w:p w14:paraId="6624F48C" w14:textId="0A7A2EB2" w:rsidR="00325108" w:rsidRDefault="00325108" w:rsidP="00E80D41">
      <w:pPr>
        <w:pStyle w:val="List1"/>
      </w:pPr>
      <w:r>
        <w:t>Superstructure removal and dismantling</w:t>
      </w:r>
      <w:r w:rsidR="00E80D41">
        <w:t>.</w:t>
      </w:r>
    </w:p>
    <w:p w14:paraId="32C68FC7" w14:textId="6A0D1596" w:rsidR="00325108" w:rsidRDefault="00325108" w:rsidP="00E80D41">
      <w:pPr>
        <w:pStyle w:val="List1"/>
      </w:pPr>
      <w:r>
        <w:t>Mooring eye – inspection and repair</w:t>
      </w:r>
      <w:r w:rsidR="00E80D41">
        <w:t>.</w:t>
      </w:r>
    </w:p>
    <w:p w14:paraId="068694DF" w14:textId="6F17655E" w:rsidR="00325108" w:rsidRDefault="00325108" w:rsidP="00E80D41">
      <w:pPr>
        <w:pStyle w:val="List1"/>
      </w:pPr>
      <w:r>
        <w:t>Modular float attachment – inspection.</w:t>
      </w:r>
    </w:p>
    <w:p w14:paraId="7409DEBD" w14:textId="0EB84972" w:rsidR="00325108" w:rsidRDefault="00325108" w:rsidP="00E80D41">
      <w:pPr>
        <w:pStyle w:val="List1"/>
      </w:pPr>
      <w:r>
        <w:t>Lifting eye testing</w:t>
      </w:r>
      <w:r w:rsidR="00E80D41">
        <w:t>.</w:t>
      </w:r>
    </w:p>
    <w:p w14:paraId="39B2ED8D" w14:textId="4961395A" w:rsidR="00325108" w:rsidRDefault="00325108" w:rsidP="00E80D41">
      <w:pPr>
        <w:pStyle w:val="Heading3"/>
      </w:pPr>
      <w:bookmarkStart w:id="132" w:name="_Toc449342150"/>
      <w:r>
        <w:t>Lesson 2</w:t>
      </w:r>
      <w:r w:rsidR="00E80D41">
        <w:t xml:space="preserve"> - </w:t>
      </w:r>
      <w:r>
        <w:t>Steel protection</w:t>
      </w:r>
      <w:bookmarkEnd w:id="132"/>
    </w:p>
    <w:p w14:paraId="204FFB7D" w14:textId="38ED65A3" w:rsidR="00325108" w:rsidRDefault="00325108" w:rsidP="00E80D41">
      <w:pPr>
        <w:pStyle w:val="List1"/>
        <w:numPr>
          <w:ilvl w:val="0"/>
          <w:numId w:val="47"/>
        </w:numPr>
      </w:pPr>
      <w:r>
        <w:t>Galvanising/zinc spray</w:t>
      </w:r>
      <w:r w:rsidR="00E80D41">
        <w:t>.</w:t>
      </w:r>
    </w:p>
    <w:p w14:paraId="376FA5E7" w14:textId="0660F49C" w:rsidR="00325108" w:rsidRDefault="00E80D41" w:rsidP="00E80D41">
      <w:pPr>
        <w:pStyle w:val="List1"/>
      </w:pPr>
      <w:r>
        <w:t>Anode protection.</w:t>
      </w:r>
    </w:p>
    <w:p w14:paraId="513C714C" w14:textId="48545345" w:rsidR="00325108" w:rsidRDefault="00325108" w:rsidP="00E80D41">
      <w:pPr>
        <w:pStyle w:val="Heading3"/>
      </w:pPr>
      <w:bookmarkStart w:id="133" w:name="_Toc449342151"/>
      <w:r>
        <w:t>Lesson 3</w:t>
      </w:r>
      <w:r w:rsidR="00E80D41">
        <w:t xml:space="preserve"> - </w:t>
      </w:r>
      <w:r>
        <w:t>Reassembly</w:t>
      </w:r>
      <w:bookmarkEnd w:id="133"/>
    </w:p>
    <w:p w14:paraId="16D35D68" w14:textId="5FC5FE5A" w:rsidR="00325108" w:rsidRDefault="00325108" w:rsidP="00E80D41">
      <w:pPr>
        <w:pStyle w:val="List1"/>
        <w:numPr>
          <w:ilvl w:val="0"/>
          <w:numId w:val="48"/>
        </w:numPr>
      </w:pPr>
      <w:r>
        <w:t>Superstructure assembly</w:t>
      </w:r>
      <w:r w:rsidR="00E80D41">
        <w:t>.</w:t>
      </w:r>
    </w:p>
    <w:p w14:paraId="45B32EBB" w14:textId="49BBA095" w:rsidR="00325108" w:rsidRDefault="00325108" w:rsidP="00E80D41">
      <w:pPr>
        <w:pStyle w:val="List1"/>
      </w:pPr>
      <w:r>
        <w:t>Superstructure attachment</w:t>
      </w:r>
      <w:r w:rsidR="00E80D41">
        <w:t>.</w:t>
      </w:r>
    </w:p>
    <w:p w14:paraId="06148E82" w14:textId="3E0C3E75" w:rsidR="00325108" w:rsidRDefault="00325108" w:rsidP="00E80D41">
      <w:pPr>
        <w:pStyle w:val="List1"/>
      </w:pPr>
      <w:r>
        <w:t>Modular float attachment</w:t>
      </w:r>
      <w:r w:rsidR="00E80D41">
        <w:t>.</w:t>
      </w:r>
    </w:p>
    <w:p w14:paraId="5DABCB25" w14:textId="76C4EF88" w:rsidR="00325108" w:rsidRDefault="00325108" w:rsidP="00E80D41">
      <w:pPr>
        <w:pStyle w:val="List1"/>
      </w:pPr>
      <w:r>
        <w:t>Technical equipment attachment</w:t>
      </w:r>
      <w:r w:rsidR="00E80D41">
        <w:t>.</w:t>
      </w:r>
    </w:p>
    <w:p w14:paraId="229D33F1" w14:textId="5AB65899" w:rsidR="00325108" w:rsidRDefault="00325108" w:rsidP="00E80D41">
      <w:pPr>
        <w:pStyle w:val="List1"/>
      </w:pPr>
      <w:r>
        <w:lastRenderedPageBreak/>
        <w:t>Mooring line attachment</w:t>
      </w:r>
      <w:r w:rsidR="00E80D41">
        <w:t>.</w:t>
      </w:r>
    </w:p>
    <w:p w14:paraId="03DE74CE" w14:textId="4FE3469B" w:rsidR="00325108" w:rsidRDefault="00325108" w:rsidP="00E80D41">
      <w:pPr>
        <w:pStyle w:val="Heading3"/>
      </w:pPr>
      <w:bookmarkStart w:id="134" w:name="_Toc449342152"/>
      <w:r>
        <w:t>Lesson 4</w:t>
      </w:r>
      <w:r w:rsidR="00E80D41">
        <w:t xml:space="preserve"> - </w:t>
      </w:r>
      <w:r>
        <w:t>Inspection</w:t>
      </w:r>
      <w:bookmarkEnd w:id="134"/>
    </w:p>
    <w:p w14:paraId="0833A48F" w14:textId="7DABA45F" w:rsidR="00325108" w:rsidRDefault="00325108" w:rsidP="00CA2D20">
      <w:pPr>
        <w:pStyle w:val="List1"/>
        <w:numPr>
          <w:ilvl w:val="0"/>
          <w:numId w:val="49"/>
        </w:numPr>
      </w:pPr>
      <w:r>
        <w:t>Final inspection prior to deployment</w:t>
      </w:r>
      <w:r w:rsidR="00CA2D20">
        <w:t>:</w:t>
      </w:r>
    </w:p>
    <w:p w14:paraId="403CAB63" w14:textId="3E1A963F" w:rsidR="00325108" w:rsidRDefault="00325108" w:rsidP="00CA2D20">
      <w:pPr>
        <w:pStyle w:val="Lista"/>
      </w:pPr>
      <w:r>
        <w:t>Mooring and/or lifting eye testing</w:t>
      </w:r>
      <w:r w:rsidR="00CA2D20">
        <w:t>.</w:t>
      </w:r>
    </w:p>
    <w:p w14:paraId="7287B999" w14:textId="13E91394" w:rsidR="00325108" w:rsidRDefault="00325108" w:rsidP="00E80D41">
      <w:pPr>
        <w:pStyle w:val="Heading3"/>
      </w:pPr>
      <w:bookmarkStart w:id="135" w:name="_Toc449342153"/>
      <w:r>
        <w:t>Lesson 5</w:t>
      </w:r>
      <w:r w:rsidR="00E80D41">
        <w:t xml:space="preserve"> - </w:t>
      </w:r>
      <w:r>
        <w:t>End of Life Disposal</w:t>
      </w:r>
      <w:bookmarkEnd w:id="135"/>
    </w:p>
    <w:p w14:paraId="6FFEF3A1" w14:textId="5A8FF1D5" w:rsidR="00325108" w:rsidRDefault="00325108" w:rsidP="00CA2D20">
      <w:pPr>
        <w:pStyle w:val="List1"/>
        <w:numPr>
          <w:ilvl w:val="0"/>
          <w:numId w:val="50"/>
        </w:numPr>
      </w:pPr>
      <w:r>
        <w:t>Disposal plan for end of life</w:t>
      </w:r>
      <w:r w:rsidR="00CA2D20">
        <w:t>.</w:t>
      </w:r>
    </w:p>
    <w:p w14:paraId="22D56C1D" w14:textId="49A7FEDE" w:rsidR="00325108" w:rsidRDefault="006E10AE" w:rsidP="00E80D41">
      <w:pPr>
        <w:pStyle w:val="Heading1"/>
      </w:pPr>
      <w:bookmarkStart w:id="136" w:name="_Toc449342154"/>
      <w:r>
        <w:rPr>
          <w:caps w:val="0"/>
        </w:rPr>
        <w:t>MODULE 5 – STANDARDS</w:t>
      </w:r>
      <w:bookmarkEnd w:id="136"/>
    </w:p>
    <w:p w14:paraId="58F7D000" w14:textId="77777777" w:rsidR="00E80D41" w:rsidRPr="00E80D41" w:rsidRDefault="00E80D41" w:rsidP="00E80D41">
      <w:pPr>
        <w:pStyle w:val="Heading1separatationline"/>
      </w:pPr>
    </w:p>
    <w:p w14:paraId="70A15B7D" w14:textId="49E107DF" w:rsidR="00325108" w:rsidRDefault="00E80D41" w:rsidP="00E80D41">
      <w:pPr>
        <w:pStyle w:val="Heading2"/>
      </w:pPr>
      <w:bookmarkStart w:id="137" w:name="_Toc449342155"/>
      <w:r>
        <w:t>Scope</w:t>
      </w:r>
      <w:bookmarkEnd w:id="137"/>
    </w:p>
    <w:p w14:paraId="3CAD3B44" w14:textId="77777777" w:rsidR="00E80D41" w:rsidRPr="00E80D41" w:rsidRDefault="00E80D41" w:rsidP="00E80D41">
      <w:pPr>
        <w:pStyle w:val="Heading2separationline"/>
      </w:pPr>
    </w:p>
    <w:p w14:paraId="793FCB22" w14:textId="77777777" w:rsidR="00325108" w:rsidRDefault="00325108" w:rsidP="00325108">
      <w:pPr>
        <w:pStyle w:val="BodyText"/>
      </w:pPr>
      <w:r>
        <w:t>This module describes the standards pertinent to plastic buoys.</w:t>
      </w:r>
    </w:p>
    <w:p w14:paraId="1F60D9F4" w14:textId="0C87DA23" w:rsidR="00325108" w:rsidRDefault="00E80D41" w:rsidP="00E80D41">
      <w:pPr>
        <w:pStyle w:val="Heading2"/>
      </w:pPr>
      <w:bookmarkStart w:id="138" w:name="_Toc449342156"/>
      <w:r>
        <w:t>Learning Objective</w:t>
      </w:r>
      <w:bookmarkEnd w:id="138"/>
    </w:p>
    <w:p w14:paraId="5F52F4D8" w14:textId="77777777" w:rsidR="00E80D41" w:rsidRPr="00E80D41" w:rsidRDefault="00E80D41" w:rsidP="00E80D41">
      <w:pPr>
        <w:pStyle w:val="Heading2separationline"/>
      </w:pPr>
    </w:p>
    <w:p w14:paraId="61963031" w14:textId="77777777" w:rsidR="00325108" w:rsidRDefault="00325108" w:rsidP="00325108">
      <w:pPr>
        <w:pStyle w:val="BodyText"/>
      </w:pPr>
      <w:r>
        <w:t xml:space="preserve">To gain a </w:t>
      </w:r>
      <w:r w:rsidRPr="007215A7">
        <w:rPr>
          <w:bCs/>
          <w:rPrChange w:id="139" w:author="Kevin Gregory" w:date="2021-02-17T15:12:00Z">
            <w:rPr>
              <w:b/>
            </w:rPr>
          </w:rPrChange>
        </w:rPr>
        <w:t>satisfactory</w:t>
      </w:r>
      <w:r>
        <w:t xml:space="preserve"> understanding of the standards pertinent to the maintenance of plastic buoys.</w:t>
      </w:r>
    </w:p>
    <w:p w14:paraId="59C3BDBD" w14:textId="52C8381F" w:rsidR="00325108" w:rsidRDefault="00325108" w:rsidP="00CA2D20">
      <w:pPr>
        <w:pStyle w:val="Heading2"/>
      </w:pPr>
      <w:bookmarkStart w:id="140" w:name="_Toc449342157"/>
      <w:r>
        <w:t>Syllabus</w:t>
      </w:r>
      <w:bookmarkEnd w:id="140"/>
    </w:p>
    <w:p w14:paraId="6B3533CE" w14:textId="77777777" w:rsidR="00CA2D20" w:rsidRPr="00CA2D20" w:rsidRDefault="00CA2D20" w:rsidP="00CA2D20">
      <w:pPr>
        <w:pStyle w:val="Heading2separationline"/>
      </w:pPr>
    </w:p>
    <w:p w14:paraId="4552D1C1" w14:textId="514B2033" w:rsidR="00325108" w:rsidRDefault="00325108" w:rsidP="00CA2D20">
      <w:pPr>
        <w:pStyle w:val="Heading3"/>
      </w:pPr>
      <w:bookmarkStart w:id="141" w:name="_Toc449342158"/>
      <w:r>
        <w:t>Lesson 1</w:t>
      </w:r>
      <w:r w:rsidR="00CA2D20">
        <w:t xml:space="preserve"> - </w:t>
      </w:r>
      <w:r>
        <w:t>Standards</w:t>
      </w:r>
      <w:bookmarkEnd w:id="141"/>
    </w:p>
    <w:p w14:paraId="1545A7A4" w14:textId="121843D5" w:rsidR="00325108" w:rsidRDefault="00325108" w:rsidP="00325108">
      <w:pPr>
        <w:pStyle w:val="BodyText"/>
      </w:pPr>
      <w:r>
        <w:t>1</w:t>
      </w:r>
      <w:r>
        <w:tab/>
        <w:t xml:space="preserve">IALA Recommendation </w:t>
      </w:r>
      <w:del w:id="142" w:author="Kevin Gregory" w:date="2021-02-17T15:13:00Z">
        <w:r w:rsidDel="007215A7">
          <w:delText>E-108</w:delText>
        </w:r>
      </w:del>
      <w:ins w:id="143" w:author="Kevin Gregory" w:date="2021-02-17T15:13:00Z">
        <w:r w:rsidR="007215A7">
          <w:t>R0108</w:t>
        </w:r>
      </w:ins>
      <w:r w:rsidR="00CA2D20">
        <w:t xml:space="preserve"> on Surface Colours used as Visual Signals on Aids to Navigation.</w:t>
      </w:r>
    </w:p>
    <w:p w14:paraId="2C3CFFD8" w14:textId="151FE92B" w:rsidR="00325108" w:rsidRDefault="00325108" w:rsidP="00325108">
      <w:pPr>
        <w:pStyle w:val="BodyText"/>
      </w:pPr>
      <w:r>
        <w:t>2</w:t>
      </w:r>
      <w:r>
        <w:tab/>
        <w:t xml:space="preserve">IALA Guideline </w:t>
      </w:r>
      <w:ins w:id="144" w:author="Kevin Gregory" w:date="2021-02-17T15:12:00Z">
        <w:r w:rsidR="007215A7">
          <w:t>G</w:t>
        </w:r>
      </w:ins>
      <w:r>
        <w:t>1006</w:t>
      </w:r>
      <w:r w:rsidR="00CA2D20">
        <w:t xml:space="preserve"> on Plastic Buoys.</w:t>
      </w:r>
    </w:p>
    <w:p w14:paraId="3B2FBCF6" w14:textId="266CB351" w:rsidR="00325108" w:rsidRDefault="00325108" w:rsidP="00325108">
      <w:pPr>
        <w:pStyle w:val="BodyText"/>
      </w:pPr>
      <w:r>
        <w:t>3</w:t>
      </w:r>
      <w:r>
        <w:tab/>
        <w:t>Local standards</w:t>
      </w:r>
      <w:r w:rsidR="00CA2D20">
        <w:t>.</w:t>
      </w:r>
    </w:p>
    <w:p w14:paraId="31710BC0" w14:textId="3328017E" w:rsidR="00325108" w:rsidRDefault="00325108" w:rsidP="00325108">
      <w:pPr>
        <w:pStyle w:val="BodyText"/>
      </w:pPr>
      <w:r>
        <w:t>4</w:t>
      </w:r>
      <w:r>
        <w:tab/>
        <w:t>Local standard operating procedures</w:t>
      </w:r>
      <w:r w:rsidR="00CA2D20">
        <w:t>.</w:t>
      </w:r>
    </w:p>
    <w:p w14:paraId="1FD45A06" w14:textId="20CE1B2A" w:rsidR="00325108" w:rsidRDefault="00325108" w:rsidP="00325108">
      <w:pPr>
        <w:pStyle w:val="BodyText"/>
      </w:pPr>
      <w:r>
        <w:t>5</w:t>
      </w:r>
      <w:r>
        <w:tab/>
        <w:t>Local waste management standards for disposal</w:t>
      </w:r>
      <w:r w:rsidR="00CA2D20">
        <w:t>.</w:t>
      </w:r>
    </w:p>
    <w:p w14:paraId="308E6AC0" w14:textId="52395E34" w:rsidR="00325108" w:rsidRDefault="006E10AE" w:rsidP="00CA2D20">
      <w:pPr>
        <w:pStyle w:val="Heading1"/>
      </w:pPr>
      <w:bookmarkStart w:id="145" w:name="_Toc449342159"/>
      <w:bookmarkStart w:id="146" w:name="_Ref449342218"/>
      <w:r>
        <w:rPr>
          <w:caps w:val="0"/>
        </w:rPr>
        <w:t>MODULE 6 – SITE VISIT</w:t>
      </w:r>
      <w:bookmarkEnd w:id="145"/>
      <w:bookmarkEnd w:id="146"/>
    </w:p>
    <w:p w14:paraId="3DD67DD5" w14:textId="77777777" w:rsidR="00CA2D20" w:rsidRPr="00CA2D20" w:rsidRDefault="00CA2D20" w:rsidP="00CA2D20">
      <w:pPr>
        <w:pStyle w:val="Heading1separatationline"/>
      </w:pPr>
    </w:p>
    <w:p w14:paraId="62A22808" w14:textId="0F07EB31" w:rsidR="00325108" w:rsidRDefault="00325108" w:rsidP="00CA2D20">
      <w:pPr>
        <w:pStyle w:val="Heading2"/>
      </w:pPr>
      <w:bookmarkStart w:id="147" w:name="_Toc449342160"/>
      <w:r>
        <w:t>Scope</w:t>
      </w:r>
      <w:bookmarkEnd w:id="147"/>
    </w:p>
    <w:p w14:paraId="68A635B5" w14:textId="77777777" w:rsidR="00CA2D20" w:rsidRPr="00CA2D20" w:rsidRDefault="00CA2D20" w:rsidP="00CA2D20">
      <w:pPr>
        <w:pStyle w:val="Heading2separationline"/>
      </w:pPr>
    </w:p>
    <w:p w14:paraId="01E6A469" w14:textId="42583C4A" w:rsidR="00325108" w:rsidRDefault="00325108" w:rsidP="00325108">
      <w:pPr>
        <w:pStyle w:val="BodyText"/>
      </w:pPr>
      <w:r>
        <w:t>To visit a s</w:t>
      </w:r>
      <w:r w:rsidR="00CA2D20">
        <w:t>hore buoy maintenance facility.</w:t>
      </w:r>
    </w:p>
    <w:p w14:paraId="083DFA08" w14:textId="534ED96D" w:rsidR="00325108" w:rsidRDefault="00325108" w:rsidP="00CA2D20">
      <w:pPr>
        <w:pStyle w:val="Heading2"/>
      </w:pPr>
      <w:bookmarkStart w:id="148" w:name="_Toc449342161"/>
      <w:r>
        <w:t>Learning Objective</w:t>
      </w:r>
      <w:bookmarkEnd w:id="148"/>
    </w:p>
    <w:p w14:paraId="4CADCCFD" w14:textId="4B86ED2C" w:rsidR="00325108" w:rsidRDefault="00325108" w:rsidP="00325108">
      <w:pPr>
        <w:pStyle w:val="BodyText"/>
      </w:pPr>
      <w:r>
        <w:t>To consolidate knowledge learned f</w:t>
      </w:r>
      <w:r w:rsidR="00CA2D20">
        <w:t>rom this course.</w:t>
      </w:r>
    </w:p>
    <w:p w14:paraId="429DECB4" w14:textId="12F80590" w:rsidR="00325108" w:rsidRDefault="00325108" w:rsidP="00CA2D20">
      <w:pPr>
        <w:pStyle w:val="Heading2"/>
      </w:pPr>
      <w:bookmarkStart w:id="149" w:name="_Toc449342162"/>
      <w:r>
        <w:t>Syllabus</w:t>
      </w:r>
      <w:bookmarkEnd w:id="149"/>
    </w:p>
    <w:p w14:paraId="3F8E8809" w14:textId="77777777" w:rsidR="00325108" w:rsidRDefault="00325108" w:rsidP="00325108">
      <w:pPr>
        <w:pStyle w:val="BodyText"/>
      </w:pPr>
      <w:r>
        <w:t>Visit to a buoy maintenance facility or buoy tender to view the maintenance of plastic buoys in operation.</w:t>
      </w:r>
    </w:p>
    <w:p w14:paraId="3AE8FCD1" w14:textId="5A18A6E2" w:rsidR="00D2697A" w:rsidRPr="00093294" w:rsidRDefault="00D2697A" w:rsidP="00CA2D20">
      <w:pPr>
        <w:pStyle w:val="List1"/>
        <w:numPr>
          <w:ilvl w:val="0"/>
          <w:numId w:val="0"/>
        </w:numPr>
        <w:tabs>
          <w:tab w:val="left" w:pos="9923"/>
        </w:tabs>
        <w:jc w:val="left"/>
        <w:rPr>
          <w:rFonts w:ascii="Times New Roman" w:hAnsi="Times New Roman"/>
          <w:sz w:val="24"/>
          <w:szCs w:val="24"/>
        </w:rPr>
      </w:pPr>
    </w:p>
    <w:sectPr w:rsidR="00D2697A" w:rsidRPr="00093294" w:rsidSect="00DB1A94">
      <w:headerReference w:type="default" r:id="rId19"/>
      <w:footerReference w:type="default" r:id="rId2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25D90" w14:textId="77777777" w:rsidR="003D7B57" w:rsidRDefault="003D7B57" w:rsidP="003274DB">
      <w:r>
        <w:separator/>
      </w:r>
    </w:p>
    <w:p w14:paraId="08CC2B51" w14:textId="77777777" w:rsidR="003D7B57" w:rsidRDefault="003D7B57"/>
    <w:p w14:paraId="1BA67947" w14:textId="77777777" w:rsidR="003D7B57" w:rsidRDefault="003D7B57"/>
    <w:p w14:paraId="5C874AC5" w14:textId="77777777" w:rsidR="003D7B57" w:rsidRDefault="003D7B57"/>
  </w:endnote>
  <w:endnote w:type="continuationSeparator" w:id="0">
    <w:p w14:paraId="02591A3E" w14:textId="77777777" w:rsidR="003D7B57" w:rsidRDefault="003D7B57" w:rsidP="003274DB">
      <w:r>
        <w:continuationSeparator/>
      </w:r>
    </w:p>
    <w:p w14:paraId="2F505CE5" w14:textId="77777777" w:rsidR="003D7B57" w:rsidRDefault="003D7B57"/>
    <w:p w14:paraId="390882A7" w14:textId="77777777" w:rsidR="003D7B57" w:rsidRDefault="003D7B57"/>
    <w:p w14:paraId="168919C3" w14:textId="77777777" w:rsidR="003D7B57" w:rsidRDefault="003D7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2B2A" w14:textId="77777777" w:rsidR="003D7B57" w:rsidRDefault="003D7B57" w:rsidP="008747E0">
    <w:pPr>
      <w:pStyle w:val="Foote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5FD4C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F5AD974" w14:textId="77777777" w:rsidR="003D7B57" w:rsidRPr="00ED2A8D" w:rsidRDefault="003D7B57" w:rsidP="008747E0">
    <w:pPr>
      <w:pStyle w:val="Footer"/>
    </w:pPr>
    <w:r w:rsidRPr="00442889">
      <w:rPr>
        <w:noProof/>
        <w:lang w:eastAsia="en-GB"/>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3D7B57" w:rsidRPr="00ED2A8D" w:rsidRDefault="003D7B57" w:rsidP="008747E0">
    <w:pPr>
      <w:pStyle w:val="Footer"/>
    </w:pPr>
  </w:p>
  <w:p w14:paraId="26E9DC58" w14:textId="77777777" w:rsidR="003D7B57" w:rsidRPr="00ED2A8D" w:rsidRDefault="003D7B57" w:rsidP="008747E0">
    <w:pPr>
      <w:pStyle w:val="Footer"/>
    </w:pPr>
  </w:p>
  <w:p w14:paraId="74B6E1E0" w14:textId="77777777" w:rsidR="003D7B57" w:rsidRPr="00ED2A8D" w:rsidRDefault="003D7B57" w:rsidP="00874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C64F" w14:textId="77777777" w:rsidR="003D7B57" w:rsidRPr="003028AF" w:rsidRDefault="003D7B57" w:rsidP="003028AF">
    <w:pPr>
      <w:pStyle w:val="Footer"/>
      <w:rPr>
        <w:sz w:val="15"/>
        <w:szCs w:val="15"/>
      </w:rPr>
    </w:pPr>
  </w:p>
  <w:p w14:paraId="3170B192" w14:textId="77777777" w:rsidR="003D7B57" w:rsidRDefault="003D7B57" w:rsidP="00AB4A21">
    <w:pPr>
      <w:pStyle w:val="Footerportrait"/>
    </w:pPr>
  </w:p>
  <w:p w14:paraId="4B590508" w14:textId="2F8AC3F2" w:rsidR="003D7B57" w:rsidRPr="00C907DF" w:rsidRDefault="003D7B57" w:rsidP="00AB4A21">
    <w:pPr>
      <w:pStyle w:val="Footerportrait"/>
    </w:pPr>
    <w:fldSimple w:instr=" STYLEREF &quot;Document type&quot; \* MERGEFORMAT ">
      <w:r w:rsidR="007215A7" w:rsidRPr="007215A7">
        <w:rPr>
          <w:b w:val="0"/>
          <w:bCs/>
        </w:rPr>
        <w:t>IALA Model Course</w:t>
      </w:r>
    </w:fldSimple>
    <w:r>
      <w:t xml:space="preserve"> </w:t>
    </w:r>
    <w:fldSimple w:instr=" STYLEREF &quot;Document number&quot; \* MERGEFORMAT ">
      <w:r w:rsidR="007215A7">
        <w:t>L2.1.10C2001-7</w:t>
      </w:r>
    </w:fldSimple>
    <w:r w:rsidRPr="00C907DF">
      <w:t xml:space="preserve"> –</w:t>
    </w:r>
    <w:r>
      <w:t xml:space="preserve"> </w:t>
    </w:r>
    <w:fldSimple w:instr=" STYLEREF &quot;Document name&quot; \* MERGEFORMAT ">
      <w:r w:rsidR="007215A7">
        <w:t>LEVEL 2 - Maintenance of Plastic Buoys</w:t>
      </w:r>
    </w:fldSimple>
    <w:r>
      <w:tab/>
    </w:r>
  </w:p>
  <w:p w14:paraId="3122D953" w14:textId="77777777" w:rsidR="003D7B57" w:rsidRPr="008D2314" w:rsidRDefault="003D7B57"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Pr>
        <w:rStyle w:val="PageNumber"/>
        <w:noProof/>
        <w:color w:val="00558C"/>
        <w:szCs w:val="15"/>
      </w:rPr>
      <w:t>4</w:t>
    </w:r>
    <w:r w:rsidRPr="008D2314">
      <w:rPr>
        <w:rStyle w:val="PageNumber"/>
        <w:color w:val="00558C"/>
        <w:szCs w:val="15"/>
      </w:rPr>
      <w:fldChar w:fldCharType="end"/>
    </w:r>
  </w:p>
  <w:p w14:paraId="20F821B1" w14:textId="77DFC56E" w:rsidR="003D7B57" w:rsidRPr="003028AF" w:rsidRDefault="003D7B57"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7215A7" w:rsidRPr="007215A7">
      <w:rPr>
        <w:bCs/>
        <w:noProof/>
        <w:szCs w:val="15"/>
        <w:lang w:val="en-US"/>
      </w:rPr>
      <w:t>Edition 2.01</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7215A7" w:rsidRPr="007215A7">
      <w:rPr>
        <w:bCs/>
        <w:noProof/>
        <w:szCs w:val="15"/>
        <w:lang w:val="en-US"/>
      </w:rPr>
      <w:t>June 20162021</w:t>
    </w:r>
    <w:r w:rsidRPr="003028AF">
      <w:rPr>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58EF1" w14:textId="77777777" w:rsidR="003D7B57" w:rsidRPr="002C5134" w:rsidRDefault="003D7B57" w:rsidP="002C5134">
    <w:pPr>
      <w:pStyle w:val="Footer"/>
      <w:rPr>
        <w:sz w:val="15"/>
        <w:szCs w:val="15"/>
      </w:rPr>
    </w:pPr>
  </w:p>
  <w:p w14:paraId="57E989F1" w14:textId="77777777" w:rsidR="003D7B57" w:rsidRDefault="003D7B57" w:rsidP="00D2697A">
    <w:pPr>
      <w:pStyle w:val="Footerlandscape"/>
    </w:pPr>
  </w:p>
  <w:p w14:paraId="355DCCF3" w14:textId="270C2373" w:rsidR="003D7B57" w:rsidRPr="00C907DF" w:rsidRDefault="003D7B57" w:rsidP="00D2697A">
    <w:pPr>
      <w:pStyle w:val="Footerlandscape"/>
      <w:rPr>
        <w:rStyle w:val="PageNumber"/>
        <w:szCs w:val="15"/>
      </w:rPr>
    </w:pPr>
    <w:fldSimple w:instr=" STYLEREF &quot;Document type&quot; \* MERGEFORMAT ">
      <w:r w:rsidR="007215A7" w:rsidRPr="007215A7">
        <w:rPr>
          <w:bCs/>
          <w:noProof/>
        </w:rPr>
        <w:t>IALA Model Course</w:t>
      </w:r>
    </w:fldSimple>
    <w:r>
      <w:t xml:space="preserve"> </w:t>
    </w:r>
    <w:fldSimple w:instr=" STYLEREF &quot;Document number&quot; \* MERGEFORMAT ">
      <w:r w:rsidR="007215A7">
        <w:rPr>
          <w:noProof/>
        </w:rPr>
        <w:t>L2.1.10C2001-7</w:t>
      </w:r>
    </w:fldSimple>
    <w:r w:rsidRPr="00C907DF">
      <w:t xml:space="preserve"> –</w:t>
    </w:r>
    <w:r>
      <w:t xml:space="preserve"> </w:t>
    </w:r>
    <w:fldSimple w:instr=" STYLEREF &quot;Document name&quot; \* MERGEFORMAT ">
      <w:r w:rsidR="007215A7">
        <w:rPr>
          <w:noProof/>
        </w:rPr>
        <w:t>LEVEL 2 - Maintenance of Plastic Buoys</w:t>
      </w:r>
    </w:fldSimple>
  </w:p>
  <w:p w14:paraId="6A8C5D6B" w14:textId="2A175318" w:rsidR="003D7B57" w:rsidRPr="00480D65" w:rsidRDefault="003D7B57" w:rsidP="00D2697A">
    <w:pPr>
      <w:pStyle w:val="Footerlandscape"/>
    </w:pPr>
    <w:fldSimple w:instr=" STYLEREF &quot;Edition number&quot; \* MERGEFORMAT ">
      <w:r w:rsidR="007215A7" w:rsidRPr="007215A7">
        <w:rPr>
          <w:bCs/>
          <w:noProof/>
        </w:rPr>
        <w:t>Edition 2.01</w:t>
      </w:r>
    </w:fldSimple>
    <w:r>
      <w:t xml:space="preserve">  </w:t>
    </w:r>
    <w:fldSimple w:instr=" STYLEREF &quot;Document date&quot; \* MERGEFORMAT ">
      <w:r w:rsidR="007215A7" w:rsidRPr="007215A7">
        <w:rPr>
          <w:bCs/>
          <w:noProof/>
        </w:rPr>
        <w:t>June 20162021</w:t>
      </w:r>
    </w:fldSimple>
    <w:r w:rsidRPr="00C907DF">
      <w:tab/>
    </w:r>
    <w:r w:rsidRPr="002C5134">
      <w:t xml:space="preserve">P </w:t>
    </w:r>
    <w:r w:rsidRPr="002C5134">
      <w:fldChar w:fldCharType="begin"/>
    </w:r>
    <w:r w:rsidRPr="002C5134">
      <w:instrText xml:space="preserve">PAGE  </w:instrText>
    </w:r>
    <w:r w:rsidRPr="002C5134">
      <w:fldChar w:fldCharType="separate"/>
    </w:r>
    <w:r>
      <w:rPr>
        <w:noProof/>
      </w:rPr>
      <w:t>10</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E9A1A" w14:textId="77777777" w:rsidR="003D7B57" w:rsidRDefault="003D7B57">
      <w:r>
        <w:separator/>
      </w:r>
    </w:p>
    <w:p w14:paraId="23DAD720" w14:textId="77777777" w:rsidR="003D7B57" w:rsidRDefault="003D7B57"/>
  </w:footnote>
  <w:footnote w:type="continuationSeparator" w:id="0">
    <w:p w14:paraId="2CCA86FA" w14:textId="77777777" w:rsidR="003D7B57" w:rsidRDefault="003D7B57" w:rsidP="003274DB">
      <w:r>
        <w:continuationSeparator/>
      </w:r>
    </w:p>
    <w:p w14:paraId="70A8F06C" w14:textId="77777777" w:rsidR="003D7B57" w:rsidRDefault="003D7B57"/>
    <w:p w14:paraId="1C1C43A4" w14:textId="77777777" w:rsidR="003D7B57" w:rsidRDefault="003D7B57"/>
    <w:p w14:paraId="035BAD58" w14:textId="77777777" w:rsidR="003D7B57" w:rsidRDefault="003D7B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7B0D" w14:textId="6263C346" w:rsidR="003D7B57" w:rsidRPr="00ED2A8D" w:rsidRDefault="003D7B57" w:rsidP="00C279E6">
    <w:pPr>
      <w:pStyle w:val="Header"/>
      <w:jc w:val="right"/>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3D7B57" w:rsidRPr="00ED2A8D" w:rsidRDefault="003D7B57" w:rsidP="008747E0">
    <w:pPr>
      <w:pStyle w:val="Header"/>
    </w:pPr>
  </w:p>
  <w:p w14:paraId="43D1C755" w14:textId="77777777" w:rsidR="003D7B57" w:rsidRDefault="003D7B57" w:rsidP="008747E0">
    <w:pPr>
      <w:pStyle w:val="Header"/>
    </w:pPr>
  </w:p>
  <w:p w14:paraId="61D8E457" w14:textId="77777777" w:rsidR="003D7B57" w:rsidRDefault="003D7B57" w:rsidP="008747E0">
    <w:pPr>
      <w:pStyle w:val="Header"/>
    </w:pPr>
  </w:p>
  <w:p w14:paraId="58BCBCFD" w14:textId="77777777" w:rsidR="003D7B57" w:rsidRDefault="003D7B57" w:rsidP="008747E0">
    <w:pPr>
      <w:pStyle w:val="Header"/>
    </w:pPr>
  </w:p>
  <w:p w14:paraId="5BAB1884" w14:textId="77777777" w:rsidR="003D7B57" w:rsidRDefault="003D7B57" w:rsidP="008747E0">
    <w:pPr>
      <w:pStyle w:val="Header"/>
    </w:pPr>
  </w:p>
  <w:p w14:paraId="4DD85B4A" w14:textId="77777777" w:rsidR="003D7B57" w:rsidRDefault="003D7B57" w:rsidP="008747E0">
    <w:pPr>
      <w:pStyle w:val="Header"/>
    </w:pPr>
    <w:r>
      <w:rPr>
        <w:noProof/>
        <w:lang w:eastAsia="en-GB"/>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3D7B57" w:rsidRPr="00ED2A8D" w:rsidRDefault="003D7B57" w:rsidP="008747E0">
    <w:pPr>
      <w:pStyle w:val="Header"/>
    </w:pPr>
  </w:p>
  <w:p w14:paraId="41F33213" w14:textId="77777777" w:rsidR="003D7B57" w:rsidRPr="00ED2A8D" w:rsidRDefault="003D7B57"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703E" w14:textId="77777777" w:rsidR="003D7B57" w:rsidRPr="00ED2A8D" w:rsidRDefault="003D7B57"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3D7B57" w:rsidRPr="00ED2A8D" w:rsidRDefault="003D7B57" w:rsidP="008747E0">
    <w:pPr>
      <w:pStyle w:val="Header"/>
    </w:pPr>
  </w:p>
  <w:p w14:paraId="6D3E8DA9" w14:textId="77777777" w:rsidR="003D7B57" w:rsidRDefault="003D7B57" w:rsidP="008747E0">
    <w:pPr>
      <w:pStyle w:val="Header"/>
    </w:pPr>
  </w:p>
  <w:p w14:paraId="13CD8389" w14:textId="77777777" w:rsidR="003D7B57" w:rsidRDefault="003D7B57" w:rsidP="008747E0">
    <w:pPr>
      <w:pStyle w:val="Header"/>
    </w:pPr>
  </w:p>
  <w:p w14:paraId="4E3BCB0D" w14:textId="77777777" w:rsidR="003D7B57" w:rsidRDefault="003D7B57" w:rsidP="008747E0">
    <w:pPr>
      <w:pStyle w:val="Header"/>
    </w:pPr>
  </w:p>
  <w:p w14:paraId="66E998F9" w14:textId="77777777" w:rsidR="003D7B57" w:rsidRPr="00441393" w:rsidRDefault="003D7B57" w:rsidP="00441393">
    <w:pPr>
      <w:pStyle w:val="Contents"/>
    </w:pPr>
    <w:r>
      <w:t>DOCUMENT REVISION</w:t>
    </w:r>
  </w:p>
  <w:p w14:paraId="2A9E6DD6" w14:textId="77777777" w:rsidR="003D7B57" w:rsidRPr="00ED2A8D" w:rsidRDefault="003D7B57" w:rsidP="008747E0">
    <w:pPr>
      <w:pStyle w:val="Header"/>
    </w:pPr>
  </w:p>
  <w:p w14:paraId="1AE87B5E" w14:textId="77777777" w:rsidR="003D7B57" w:rsidRPr="00AC33A2" w:rsidRDefault="003D7B57"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4C5D" w14:textId="77777777" w:rsidR="003D7B57" w:rsidRPr="00ED2A8D" w:rsidRDefault="003D7B57"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3D7B57" w:rsidRPr="00ED2A8D" w:rsidRDefault="003D7B57" w:rsidP="008747E0">
    <w:pPr>
      <w:pStyle w:val="Header"/>
    </w:pPr>
  </w:p>
  <w:p w14:paraId="7CBC1758" w14:textId="77777777" w:rsidR="003D7B57" w:rsidRDefault="003D7B57" w:rsidP="008747E0">
    <w:pPr>
      <w:pStyle w:val="Header"/>
    </w:pPr>
  </w:p>
  <w:p w14:paraId="56D896C9" w14:textId="77777777" w:rsidR="003D7B57" w:rsidRDefault="003D7B57" w:rsidP="008747E0">
    <w:pPr>
      <w:pStyle w:val="Header"/>
    </w:pPr>
  </w:p>
  <w:p w14:paraId="4E1D74C3" w14:textId="77777777" w:rsidR="003D7B57" w:rsidRDefault="003D7B57" w:rsidP="008747E0">
    <w:pPr>
      <w:pStyle w:val="Header"/>
    </w:pPr>
  </w:p>
  <w:p w14:paraId="5B152B37" w14:textId="77777777" w:rsidR="003D7B57" w:rsidRPr="00441393" w:rsidRDefault="003D7B57" w:rsidP="00441393">
    <w:pPr>
      <w:pStyle w:val="Contents"/>
    </w:pPr>
    <w:r>
      <w:t>CONTENTS</w:t>
    </w:r>
  </w:p>
  <w:p w14:paraId="5627B6AB" w14:textId="77777777" w:rsidR="003D7B57" w:rsidRPr="00ED2A8D" w:rsidRDefault="003D7B57" w:rsidP="008747E0">
    <w:pPr>
      <w:pStyle w:val="Header"/>
    </w:pPr>
  </w:p>
  <w:p w14:paraId="4C97A838" w14:textId="77777777" w:rsidR="003D7B57" w:rsidRPr="00AC33A2" w:rsidRDefault="003D7B57"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B53EA" w14:textId="77777777" w:rsidR="003D7B57" w:rsidRDefault="003D7B57"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DB612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8F8C67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60EE0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3D402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D6AEE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D067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4FC84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5CF65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B2ECE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633BE"/>
    <w:multiLevelType w:val="multilevel"/>
    <w:tmpl w:val="808E3BA8"/>
    <w:lvl w:ilvl="0">
      <w:start w:val="1"/>
      <w:numFmt w:val="decimal"/>
      <w:lvlText w:val="%1."/>
      <w:lvlJc w:val="left"/>
      <w:pPr>
        <w:ind w:left="709" w:hanging="709"/>
      </w:pPr>
      <w:rPr>
        <w:rFonts w:asciiTheme="minorHAnsi" w:hAnsiTheme="minorHAnsi" w:hint="default"/>
        <w:b/>
        <w:i w:val="0"/>
        <w:color w:val="00AFAA"/>
        <w:sz w:val="28"/>
      </w:rPr>
    </w:lvl>
    <w:lvl w:ilvl="1">
      <w:start w:val="1"/>
      <w:numFmt w:val="decimal"/>
      <w:lvlText w:val="%1.%2."/>
      <w:lvlJc w:val="left"/>
      <w:pPr>
        <w:ind w:left="851" w:hanging="851"/>
      </w:pPr>
      <w:rPr>
        <w:rFonts w:asciiTheme="minorHAnsi" w:hAnsiTheme="minorHAnsi" w:hint="default"/>
        <w:b/>
        <w:i w:val="0"/>
        <w:color w:val="00AFAA"/>
        <w:sz w:val="24"/>
      </w:rPr>
    </w:lvl>
    <w:lvl w:ilvl="2">
      <w:start w:val="1"/>
      <w:numFmt w:val="decimal"/>
      <w:lvlText w:val="%1.%2.%3."/>
      <w:lvlJc w:val="left"/>
      <w:pPr>
        <w:tabs>
          <w:tab w:val="num" w:pos="0"/>
        </w:tabs>
        <w:ind w:left="992" w:hanging="992"/>
      </w:pPr>
      <w:rPr>
        <w:rFonts w:asciiTheme="minorHAnsi" w:hAnsiTheme="minorHAnsi" w:hint="default"/>
        <w:b/>
        <w:i w:val="0"/>
        <w:color w:val="00AFAA"/>
        <w:sz w:val="24"/>
      </w:rPr>
    </w:lvl>
    <w:lvl w:ilvl="3">
      <w:start w:val="1"/>
      <w:numFmt w:val="decimal"/>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C38E158"/>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lvlText w:val="%1.%2"/>
      <w:lvlJc w:val="left"/>
      <w:pPr>
        <w:tabs>
          <w:tab w:val="num" w:pos="993"/>
        </w:tabs>
        <w:ind w:left="142"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4902BF3"/>
    <w:multiLevelType w:val="multilevel"/>
    <w:tmpl w:val="74042B8A"/>
    <w:lvl w:ilvl="0">
      <w:start w:val="1"/>
      <w:numFmt w:val="decimal"/>
      <w:lvlText w:val="%1"/>
      <w:lvlJc w:val="left"/>
      <w:pPr>
        <w:tabs>
          <w:tab w:val="num" w:pos="0"/>
        </w:tabs>
        <w:ind w:left="425" w:hanging="425"/>
      </w:pPr>
      <w:rPr>
        <w:rFonts w:asciiTheme="minorHAnsi" w:hAnsiTheme="minorHAnsi" w:hint="default"/>
        <w:b w:val="0"/>
        <w:i w:val="0"/>
        <w:caps w:val="0"/>
        <w:strike w:val="0"/>
        <w:dstrike w:val="0"/>
        <w:vanish w:val="0"/>
        <w:sz w:val="22"/>
        <w:vertAlign w:val="baseline"/>
      </w:rPr>
    </w:lvl>
    <w:lvl w:ilvl="1">
      <w:start w:val="1"/>
      <w:numFmt w:val="lowerLetter"/>
      <w:lvlText w:val="%2"/>
      <w:lvlJc w:val="left"/>
      <w:pPr>
        <w:tabs>
          <w:tab w:val="num" w:pos="0"/>
        </w:tabs>
        <w:ind w:left="851" w:hanging="426"/>
      </w:pPr>
      <w:rPr>
        <w:rFonts w:asciiTheme="minorHAnsi" w:hAnsiTheme="minorHAnsi" w:hint="default"/>
        <w:b w:val="0"/>
        <w:i w:val="0"/>
        <w:caps w:val="0"/>
        <w:strike w:val="0"/>
        <w:dstrike w:val="0"/>
        <w:vanish w:val="0"/>
        <w:sz w:val="22"/>
        <w:vertAlign w:val="baseline"/>
      </w:rPr>
    </w:lvl>
    <w:lvl w:ilvl="2">
      <w:start w:val="1"/>
      <w:numFmt w:val="lowerRoman"/>
      <w:lvlText w:val="%3"/>
      <w:lvlJc w:val="left"/>
      <w:pPr>
        <w:tabs>
          <w:tab w:val="num" w:pos="0"/>
        </w:tabs>
        <w:ind w:left="1276" w:hanging="425"/>
      </w:pPr>
      <w:rPr>
        <w:rFonts w:asciiTheme="minorHAnsi" w:hAnsiTheme="minorHAnsi"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63555E8"/>
    <w:multiLevelType w:val="multilevel"/>
    <w:tmpl w:val="996C28FA"/>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4"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25"/>
  </w:num>
  <w:num w:numId="3">
    <w:abstractNumId w:val="13"/>
  </w:num>
  <w:num w:numId="4">
    <w:abstractNumId w:val="15"/>
  </w:num>
  <w:num w:numId="5">
    <w:abstractNumId w:val="11"/>
  </w:num>
  <w:num w:numId="6">
    <w:abstractNumId w:val="19"/>
  </w:num>
  <w:num w:numId="7">
    <w:abstractNumId w:val="24"/>
  </w:num>
  <w:num w:numId="8">
    <w:abstractNumId w:val="34"/>
  </w:num>
  <w:num w:numId="9">
    <w:abstractNumId w:val="30"/>
  </w:num>
  <w:num w:numId="10">
    <w:abstractNumId w:val="22"/>
  </w:num>
  <w:num w:numId="11">
    <w:abstractNumId w:val="18"/>
  </w:num>
  <w:num w:numId="12">
    <w:abstractNumId w:val="12"/>
  </w:num>
  <w:num w:numId="13">
    <w:abstractNumId w:val="31"/>
  </w:num>
  <w:num w:numId="14">
    <w:abstractNumId w:val="8"/>
  </w:num>
  <w:num w:numId="15">
    <w:abstractNumId w:val="17"/>
  </w:num>
  <w:num w:numId="16">
    <w:abstractNumId w:val="14"/>
  </w:num>
  <w:num w:numId="17">
    <w:abstractNumId w:val="20"/>
  </w:num>
  <w:num w:numId="18">
    <w:abstractNumId w:val="21"/>
  </w:num>
  <w:num w:numId="19">
    <w:abstractNumId w:val="23"/>
  </w:num>
  <w:num w:numId="20">
    <w:abstractNumId w:val="28"/>
  </w:num>
  <w:num w:numId="21">
    <w:abstractNumId w:val="32"/>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0"/>
  </w:num>
  <w:num w:numId="29">
    <w:abstractNumId w:val="1"/>
  </w:num>
  <w:num w:numId="30">
    <w:abstractNumId w:val="2"/>
  </w:num>
  <w:num w:numId="31">
    <w:abstractNumId w:val="4"/>
  </w:num>
  <w:num w:numId="32">
    <w:abstractNumId w:val="5"/>
  </w:num>
  <w:num w:numId="33">
    <w:abstractNumId w:val="6"/>
  </w:num>
  <w:num w:numId="34">
    <w:abstractNumId w:val="7"/>
  </w:num>
  <w:num w:numId="35">
    <w:abstractNumId w:val="3"/>
  </w:num>
  <w:num w:numId="36">
    <w:abstractNumId w:val="9"/>
  </w:num>
  <w:num w:numId="37">
    <w:abstractNumId w:val="26"/>
  </w:num>
  <w:num w:numId="38">
    <w:abstractNumId w:val="27"/>
  </w:num>
  <w:num w:numId="39">
    <w:abstractNumId w:val="29"/>
  </w:num>
  <w:num w:numId="40">
    <w:abstractNumId w:val="16"/>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2E60"/>
    <w:rsid w:val="00015A98"/>
    <w:rsid w:val="000174F9"/>
    <w:rsid w:val="00024972"/>
    <w:rsid w:val="000249C2"/>
    <w:rsid w:val="000258F6"/>
    <w:rsid w:val="000347B0"/>
    <w:rsid w:val="000379A7"/>
    <w:rsid w:val="00040EB8"/>
    <w:rsid w:val="000537D0"/>
    <w:rsid w:val="00057B6D"/>
    <w:rsid w:val="00061A7B"/>
    <w:rsid w:val="0008654C"/>
    <w:rsid w:val="000904ED"/>
    <w:rsid w:val="00093294"/>
    <w:rsid w:val="000A27A8"/>
    <w:rsid w:val="000A5291"/>
    <w:rsid w:val="000B1A77"/>
    <w:rsid w:val="000C711B"/>
    <w:rsid w:val="000D6693"/>
    <w:rsid w:val="000E3954"/>
    <w:rsid w:val="000E3E52"/>
    <w:rsid w:val="000F0F9F"/>
    <w:rsid w:val="000F3F43"/>
    <w:rsid w:val="00113D5B"/>
    <w:rsid w:val="00113EFD"/>
    <w:rsid w:val="00113F8F"/>
    <w:rsid w:val="0011527B"/>
    <w:rsid w:val="001205DE"/>
    <w:rsid w:val="001349DB"/>
    <w:rsid w:val="00136E58"/>
    <w:rsid w:val="00137FF7"/>
    <w:rsid w:val="00156525"/>
    <w:rsid w:val="00161325"/>
    <w:rsid w:val="0017295E"/>
    <w:rsid w:val="00180C11"/>
    <w:rsid w:val="001836BE"/>
    <w:rsid w:val="001862D3"/>
    <w:rsid w:val="001875B1"/>
    <w:rsid w:val="001D4A3E"/>
    <w:rsid w:val="001E0F67"/>
    <w:rsid w:val="001E416D"/>
    <w:rsid w:val="00201337"/>
    <w:rsid w:val="002022EA"/>
    <w:rsid w:val="00205703"/>
    <w:rsid w:val="00205B17"/>
    <w:rsid w:val="00205D9B"/>
    <w:rsid w:val="002204DA"/>
    <w:rsid w:val="0022371A"/>
    <w:rsid w:val="00226CE0"/>
    <w:rsid w:val="00232ED2"/>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0689"/>
    <w:rsid w:val="002F265A"/>
    <w:rsid w:val="002F3536"/>
    <w:rsid w:val="003028AF"/>
    <w:rsid w:val="00305EFE"/>
    <w:rsid w:val="00313D85"/>
    <w:rsid w:val="0031400E"/>
    <w:rsid w:val="00315CE3"/>
    <w:rsid w:val="00320639"/>
    <w:rsid w:val="00325108"/>
    <w:rsid w:val="003251FE"/>
    <w:rsid w:val="003274DB"/>
    <w:rsid w:val="00327FBF"/>
    <w:rsid w:val="0036382D"/>
    <w:rsid w:val="00380350"/>
    <w:rsid w:val="00380B4E"/>
    <w:rsid w:val="003816E4"/>
    <w:rsid w:val="00383EE9"/>
    <w:rsid w:val="003840BF"/>
    <w:rsid w:val="00385D25"/>
    <w:rsid w:val="0038629E"/>
    <w:rsid w:val="003A368B"/>
    <w:rsid w:val="003A7759"/>
    <w:rsid w:val="003B03EA"/>
    <w:rsid w:val="003C7C34"/>
    <w:rsid w:val="003D0F37"/>
    <w:rsid w:val="003D3433"/>
    <w:rsid w:val="003D5150"/>
    <w:rsid w:val="003D7B57"/>
    <w:rsid w:val="003E3151"/>
    <w:rsid w:val="003F191B"/>
    <w:rsid w:val="003F1C3A"/>
    <w:rsid w:val="003F1ECC"/>
    <w:rsid w:val="0042518D"/>
    <w:rsid w:val="0042639D"/>
    <w:rsid w:val="00434423"/>
    <w:rsid w:val="00441393"/>
    <w:rsid w:val="00447CF0"/>
    <w:rsid w:val="00456F10"/>
    <w:rsid w:val="00465491"/>
    <w:rsid w:val="0047654C"/>
    <w:rsid w:val="00480D65"/>
    <w:rsid w:val="00492A8D"/>
    <w:rsid w:val="004B1669"/>
    <w:rsid w:val="004D0799"/>
    <w:rsid w:val="004D1BC1"/>
    <w:rsid w:val="004E1D57"/>
    <w:rsid w:val="004E2F16"/>
    <w:rsid w:val="00503044"/>
    <w:rsid w:val="00503FD1"/>
    <w:rsid w:val="00513460"/>
    <w:rsid w:val="00523666"/>
    <w:rsid w:val="00526234"/>
    <w:rsid w:val="00533F57"/>
    <w:rsid w:val="0055725E"/>
    <w:rsid w:val="00557434"/>
    <w:rsid w:val="00595415"/>
    <w:rsid w:val="00597652"/>
    <w:rsid w:val="005A080B"/>
    <w:rsid w:val="005A5151"/>
    <w:rsid w:val="005B12A5"/>
    <w:rsid w:val="005B2163"/>
    <w:rsid w:val="005C161A"/>
    <w:rsid w:val="005C1BCB"/>
    <w:rsid w:val="005C2312"/>
    <w:rsid w:val="005C299E"/>
    <w:rsid w:val="005C4735"/>
    <w:rsid w:val="005C5C63"/>
    <w:rsid w:val="005C71FF"/>
    <w:rsid w:val="005D304B"/>
    <w:rsid w:val="005D6A41"/>
    <w:rsid w:val="005D6E5D"/>
    <w:rsid w:val="005E3989"/>
    <w:rsid w:val="005E4659"/>
    <w:rsid w:val="005E6557"/>
    <w:rsid w:val="005F1386"/>
    <w:rsid w:val="005F17C2"/>
    <w:rsid w:val="006127AC"/>
    <w:rsid w:val="00617F1B"/>
    <w:rsid w:val="00622362"/>
    <w:rsid w:val="00626A52"/>
    <w:rsid w:val="00634A78"/>
    <w:rsid w:val="00642025"/>
    <w:rsid w:val="00647342"/>
    <w:rsid w:val="0065107F"/>
    <w:rsid w:val="00651526"/>
    <w:rsid w:val="00666061"/>
    <w:rsid w:val="00667424"/>
    <w:rsid w:val="00667792"/>
    <w:rsid w:val="00671677"/>
    <w:rsid w:val="00674DCF"/>
    <w:rsid w:val="006750F2"/>
    <w:rsid w:val="00684865"/>
    <w:rsid w:val="0068553C"/>
    <w:rsid w:val="00685F34"/>
    <w:rsid w:val="006975A8"/>
    <w:rsid w:val="006979EC"/>
    <w:rsid w:val="006A2EC5"/>
    <w:rsid w:val="006E0818"/>
    <w:rsid w:val="006E0E7D"/>
    <w:rsid w:val="006E10AE"/>
    <w:rsid w:val="006F032D"/>
    <w:rsid w:val="006F1C14"/>
    <w:rsid w:val="007215A7"/>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6982"/>
    <w:rsid w:val="007D77AB"/>
    <w:rsid w:val="007E30DF"/>
    <w:rsid w:val="007F6B35"/>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26FC"/>
    <w:rsid w:val="008F57D8"/>
    <w:rsid w:val="00902834"/>
    <w:rsid w:val="00913B44"/>
    <w:rsid w:val="00914E26"/>
    <w:rsid w:val="0091590F"/>
    <w:rsid w:val="009249A2"/>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E6789"/>
    <w:rsid w:val="009F081F"/>
    <w:rsid w:val="00A03913"/>
    <w:rsid w:val="00A13E56"/>
    <w:rsid w:val="00A239FB"/>
    <w:rsid w:val="00A24838"/>
    <w:rsid w:val="00A4308C"/>
    <w:rsid w:val="00A4469B"/>
    <w:rsid w:val="00A549B3"/>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E65F1"/>
    <w:rsid w:val="00AE6BB4"/>
    <w:rsid w:val="00AE74AD"/>
    <w:rsid w:val="00AF159C"/>
    <w:rsid w:val="00B01873"/>
    <w:rsid w:val="00B03F1C"/>
    <w:rsid w:val="00B17253"/>
    <w:rsid w:val="00B25CAC"/>
    <w:rsid w:val="00B31A41"/>
    <w:rsid w:val="00B40199"/>
    <w:rsid w:val="00B432E6"/>
    <w:rsid w:val="00B502FF"/>
    <w:rsid w:val="00B552CA"/>
    <w:rsid w:val="00B67422"/>
    <w:rsid w:val="00B67FEF"/>
    <w:rsid w:val="00B70BD4"/>
    <w:rsid w:val="00B7203B"/>
    <w:rsid w:val="00B73463"/>
    <w:rsid w:val="00B7492B"/>
    <w:rsid w:val="00B9016D"/>
    <w:rsid w:val="00BA0F98"/>
    <w:rsid w:val="00BA1517"/>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2048E"/>
    <w:rsid w:val="00C222B4"/>
    <w:rsid w:val="00C279E6"/>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2D20"/>
    <w:rsid w:val="00CA2DFC"/>
    <w:rsid w:val="00CA67D3"/>
    <w:rsid w:val="00CB03D4"/>
    <w:rsid w:val="00CB507B"/>
    <w:rsid w:val="00CC35EF"/>
    <w:rsid w:val="00CC5048"/>
    <w:rsid w:val="00CC5F44"/>
    <w:rsid w:val="00CC6246"/>
    <w:rsid w:val="00CE5E46"/>
    <w:rsid w:val="00D1463A"/>
    <w:rsid w:val="00D16B8E"/>
    <w:rsid w:val="00D2138C"/>
    <w:rsid w:val="00D216A5"/>
    <w:rsid w:val="00D23611"/>
    <w:rsid w:val="00D25014"/>
    <w:rsid w:val="00D2697A"/>
    <w:rsid w:val="00D31339"/>
    <w:rsid w:val="00D347D9"/>
    <w:rsid w:val="00D36983"/>
    <w:rsid w:val="00D3700C"/>
    <w:rsid w:val="00D653B1"/>
    <w:rsid w:val="00D74AE1"/>
    <w:rsid w:val="00D85124"/>
    <w:rsid w:val="00D865A8"/>
    <w:rsid w:val="00D92C2D"/>
    <w:rsid w:val="00D938D2"/>
    <w:rsid w:val="00D95BDA"/>
    <w:rsid w:val="00DA17CD"/>
    <w:rsid w:val="00DB1A94"/>
    <w:rsid w:val="00DB25B3"/>
    <w:rsid w:val="00DB50E4"/>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0D41"/>
    <w:rsid w:val="00E81AA0"/>
    <w:rsid w:val="00E84229"/>
    <w:rsid w:val="00E86D30"/>
    <w:rsid w:val="00E90E4E"/>
    <w:rsid w:val="00E92F1E"/>
    <w:rsid w:val="00E9391E"/>
    <w:rsid w:val="00EA1052"/>
    <w:rsid w:val="00EA218F"/>
    <w:rsid w:val="00EA3C9B"/>
    <w:rsid w:val="00EA4F29"/>
    <w:rsid w:val="00EA5F83"/>
    <w:rsid w:val="00EA668C"/>
    <w:rsid w:val="00EA6F9D"/>
    <w:rsid w:val="00EB0650"/>
    <w:rsid w:val="00EB6F3C"/>
    <w:rsid w:val="00EC1E2C"/>
    <w:rsid w:val="00ED030E"/>
    <w:rsid w:val="00ED1C7D"/>
    <w:rsid w:val="00ED2A8D"/>
    <w:rsid w:val="00EE1F49"/>
    <w:rsid w:val="00EE356C"/>
    <w:rsid w:val="00EE54CB"/>
    <w:rsid w:val="00EF1C54"/>
    <w:rsid w:val="00EF23C8"/>
    <w:rsid w:val="00EF404B"/>
    <w:rsid w:val="00EF7AB3"/>
    <w:rsid w:val="00F00376"/>
    <w:rsid w:val="00F02F9B"/>
    <w:rsid w:val="00F15682"/>
    <w:rsid w:val="00F157E2"/>
    <w:rsid w:val="00F26D45"/>
    <w:rsid w:val="00F41744"/>
    <w:rsid w:val="00F42554"/>
    <w:rsid w:val="00F45DD2"/>
    <w:rsid w:val="00F527AC"/>
    <w:rsid w:val="00F6109B"/>
    <w:rsid w:val="00F61D83"/>
    <w:rsid w:val="00F65DD1"/>
    <w:rsid w:val="00F70611"/>
    <w:rsid w:val="00F707B3"/>
    <w:rsid w:val="00F71135"/>
    <w:rsid w:val="00F77615"/>
    <w:rsid w:val="00F830F3"/>
    <w:rsid w:val="00F90461"/>
    <w:rsid w:val="00FA3DFD"/>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20"/>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20"/>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D938D2"/>
    <w:pPr>
      <w:keepNext/>
      <w:keepLines/>
      <w:numPr>
        <w:ilvl w:val="2"/>
        <w:numId w:val="20"/>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20"/>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D938D2"/>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7"/>
      </w:numPr>
      <w:spacing w:after="120"/>
    </w:pPr>
    <w:rPr>
      <w:color w:val="000000" w:themeColor="text1"/>
      <w:sz w:val="22"/>
    </w:rPr>
  </w:style>
  <w:style w:type="paragraph" w:customStyle="1" w:styleId="Bullet2">
    <w:name w:val="Bullet 2"/>
    <w:basedOn w:val="Normal"/>
    <w:link w:val="Bullet2Char"/>
    <w:qFormat/>
    <w:rsid w:val="003840BF"/>
    <w:pPr>
      <w:numPr>
        <w:numId w:val="8"/>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5"/>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5"/>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5"/>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5"/>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3"/>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8"/>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8"/>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8"/>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8"/>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4"/>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2"/>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6"/>
      </w:numPr>
      <w:spacing w:after="240"/>
      <w:ind w:left="992" w:hanging="992"/>
    </w:pPr>
  </w:style>
  <w:style w:type="paragraph" w:styleId="ListNumber">
    <w:name w:val="List Number"/>
    <w:basedOn w:val="Normal"/>
    <w:rsid w:val="00C52B00"/>
    <w:pPr>
      <w:numPr>
        <w:numId w:val="14"/>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2"/>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6"/>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9"/>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3"/>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3"/>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3"/>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10"/>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1"/>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9"/>
      </w:numPr>
    </w:pPr>
  </w:style>
  <w:style w:type="paragraph" w:customStyle="1" w:styleId="AnnexBHead3">
    <w:name w:val="Annex B Head 3"/>
    <w:basedOn w:val="AnnexAHead3"/>
    <w:next w:val="BodyText"/>
    <w:rsid w:val="00C52B00"/>
    <w:pPr>
      <w:numPr>
        <w:numId w:val="19"/>
      </w:numPr>
    </w:pPr>
  </w:style>
  <w:style w:type="paragraph" w:customStyle="1" w:styleId="AnnexBHead4">
    <w:name w:val="Annex B Head 4"/>
    <w:basedOn w:val="AnnexAHead4"/>
    <w:next w:val="BodyText"/>
    <w:rsid w:val="00C52B00"/>
    <w:pPr>
      <w:numPr>
        <w:numId w:val="19"/>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21"/>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3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5"/>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DB1A94"/>
    <w:pPr>
      <w:spacing w:after="60"/>
      <w:ind w:left="1418" w:hanging="1418"/>
    </w:pPr>
    <w:rPr>
      <w:sz w:val="22"/>
    </w:rPr>
  </w:style>
  <w:style w:type="paragraph" w:customStyle="1" w:styleId="CM14">
    <w:name w:val="CM14"/>
    <w:basedOn w:val="Normal"/>
    <w:next w:val="Normal"/>
    <w:rsid w:val="00325108"/>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55725E"/>
    <w:pPr>
      <w:tabs>
        <w:tab w:val="num" w:pos="1134"/>
      </w:tabs>
      <w:spacing w:after="120" w:line="240" w:lineRule="auto"/>
      <w:ind w:left="1134" w:hanging="567"/>
      <w:jc w:val="both"/>
    </w:pPr>
    <w:rPr>
      <w:rFonts w:ascii="Arial" w:eastAsia="Calibri"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ala-aism.org" TargetMode="External"/><Relationship Id="rId2" Type="http://schemas.openxmlformats.org/officeDocument/2006/relationships/customXml" Target="../customXml/item2.xml"/><Relationship Id="rId16" Type="http://schemas.openxmlformats.org/officeDocument/2006/relationships/hyperlink" Target="mailto:academy@iala-aism.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AADA39-6E52-4699-AEC6-9F47E6FDE2D8}"/>
</file>

<file path=customXml/itemProps2.xml><?xml version="1.0" encoding="utf-8"?>
<ds:datastoreItem xmlns:ds="http://schemas.openxmlformats.org/officeDocument/2006/customXml" ds:itemID="{5AAB730A-C42A-4E86-851C-54121F49EF43}">
  <ds:schemaRefs>
    <ds:schemaRef ds:uri="http://schemas.openxmlformats.org/officeDocument/2006/bibliography"/>
  </ds:schemaRefs>
</ds:datastoreItem>
</file>

<file path=customXml/itemProps3.xml><?xml version="1.0" encoding="utf-8"?>
<ds:datastoreItem xmlns:ds="http://schemas.openxmlformats.org/officeDocument/2006/customXml" ds:itemID="{EAD015EF-6A11-454F-AAFD-2B92F48E10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652102-F108-463E-A341-983DCC7DC3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1813</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2016-02-11T12:10:00Z</cp:lastPrinted>
  <dcterms:created xsi:type="dcterms:W3CDTF">2021-02-17T15:01:00Z</dcterms:created>
  <dcterms:modified xsi:type="dcterms:W3CDTF">2021-02-17T15:13:00Z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7378300</vt:r8>
  </property>
</Properties>
</file>